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F4BD3" w14:textId="77777777" w:rsidR="00083F99" w:rsidRDefault="00083F99" w:rsidP="00A27BAA">
      <w:pPr>
        <w:pStyle w:val="Nadpis1"/>
        <w:ind w:left="4956"/>
        <w:jc w:val="right"/>
        <w:rPr>
          <w:rFonts w:ascii="Garamond" w:hAnsi="Garamond"/>
          <w:sz w:val="22"/>
          <w:szCs w:val="22"/>
        </w:rPr>
      </w:pPr>
      <w:bookmarkStart w:id="0" w:name="_GoBack"/>
      <w:bookmarkEnd w:id="0"/>
    </w:p>
    <w:p w14:paraId="1EA55171" w14:textId="189EDFE0" w:rsidR="00A27BAA" w:rsidRPr="0092617B" w:rsidRDefault="00A27BAA" w:rsidP="00A27BAA">
      <w:pPr>
        <w:pStyle w:val="Nadpis1"/>
        <w:ind w:left="4956"/>
        <w:jc w:val="right"/>
        <w:rPr>
          <w:rFonts w:ascii="Garamond" w:hAnsi="Garamond"/>
          <w:sz w:val="22"/>
          <w:szCs w:val="22"/>
        </w:rPr>
      </w:pPr>
      <w:r w:rsidRPr="0092617B">
        <w:rPr>
          <w:rFonts w:ascii="Garamond" w:hAnsi="Garamond"/>
          <w:sz w:val="22"/>
          <w:szCs w:val="22"/>
        </w:rPr>
        <w:t xml:space="preserve">Příloha č. </w:t>
      </w:r>
      <w:r>
        <w:rPr>
          <w:rFonts w:ascii="Garamond" w:hAnsi="Garamond"/>
          <w:sz w:val="22"/>
          <w:szCs w:val="22"/>
        </w:rPr>
        <w:t>4 zadávací dokumentace</w:t>
      </w:r>
    </w:p>
    <w:p w14:paraId="4732234F" w14:textId="3B816999" w:rsidR="00A27BAA" w:rsidRDefault="00A27BAA" w:rsidP="00A27BAA">
      <w:pPr>
        <w:pStyle w:val="Nadpis"/>
        <w:keepNext/>
        <w:tabs>
          <w:tab w:val="right" w:pos="7088"/>
          <w:tab w:val="right" w:pos="9356"/>
        </w:tabs>
        <w:spacing w:after="120"/>
        <w:jc w:val="left"/>
        <w:rPr>
          <w:rFonts w:ascii="Garamond" w:hAnsi="Garamond"/>
          <w:color w:val="auto"/>
          <w:sz w:val="40"/>
          <w:szCs w:val="28"/>
        </w:rPr>
      </w:pPr>
      <w:r w:rsidRPr="005A1734">
        <w:rPr>
          <w:rFonts w:ascii="Garamond" w:hAnsi="Garamond"/>
          <w:noProof/>
          <w:color w:val="auto"/>
          <w:sz w:val="40"/>
          <w:szCs w:val="28"/>
          <w:lang w:eastAsia="cs-CZ"/>
        </w:rPr>
        <w:drawing>
          <wp:inline distT="0" distB="0" distL="0" distR="0" wp14:anchorId="1AA44ED5" wp14:editId="2C71117B">
            <wp:extent cx="1247584" cy="571500"/>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7" cstate="print"/>
                    <a:srcRect/>
                    <a:stretch>
                      <a:fillRect/>
                    </a:stretch>
                  </pic:blipFill>
                  <pic:spPr bwMode="auto">
                    <a:xfrm>
                      <a:off x="0" y="0"/>
                      <a:ext cx="1257461" cy="576024"/>
                    </a:xfrm>
                    <a:prstGeom prst="rect">
                      <a:avLst/>
                    </a:prstGeom>
                    <a:noFill/>
                    <a:ln w="9525">
                      <a:noFill/>
                      <a:miter lim="800000"/>
                      <a:headEnd/>
                      <a:tailEnd/>
                    </a:ln>
                  </pic:spPr>
                </pic:pic>
              </a:graphicData>
            </a:graphic>
          </wp:inline>
        </w:drawing>
      </w:r>
    </w:p>
    <w:p w14:paraId="6EBCF33D" w14:textId="77777777" w:rsidR="00AA75BF" w:rsidRPr="00AA75BF" w:rsidRDefault="00AA75BF" w:rsidP="00AA75BF">
      <w:pPr>
        <w:pStyle w:val="Zkladntext"/>
        <w:rPr>
          <w:lang w:eastAsia="zh-CN"/>
        </w:rPr>
      </w:pPr>
    </w:p>
    <w:p w14:paraId="5349CFAF" w14:textId="50C53355" w:rsidR="00C80630" w:rsidRPr="008C60F1" w:rsidRDefault="008C60F1" w:rsidP="00C80630">
      <w:pPr>
        <w:pStyle w:val="Nadpis"/>
        <w:keepNext/>
        <w:tabs>
          <w:tab w:val="right" w:pos="7088"/>
          <w:tab w:val="right" w:pos="9356"/>
        </w:tabs>
        <w:spacing w:after="240"/>
        <w:rPr>
          <w:rFonts w:ascii="Garamond" w:hAnsi="Garamond"/>
          <w:sz w:val="28"/>
          <w:szCs w:val="28"/>
        </w:rPr>
      </w:pPr>
      <w:r w:rsidRPr="008C60F1">
        <w:rPr>
          <w:rFonts w:ascii="Garamond" w:hAnsi="Garamond"/>
          <w:sz w:val="28"/>
          <w:szCs w:val="28"/>
        </w:rPr>
        <w:t>„</w:t>
      </w:r>
      <w:r w:rsidR="005F269E">
        <w:rPr>
          <w:rFonts w:ascii="Garamond" w:hAnsi="Garamond"/>
          <w:sz w:val="28"/>
          <w:szCs w:val="28"/>
        </w:rPr>
        <w:t>R</w:t>
      </w:r>
      <w:r w:rsidR="00C80630" w:rsidRPr="008C60F1">
        <w:rPr>
          <w:rFonts w:ascii="Garamond" w:hAnsi="Garamond"/>
          <w:sz w:val="28"/>
          <w:szCs w:val="28"/>
        </w:rPr>
        <w:t>ámcov</w:t>
      </w:r>
      <w:r w:rsidR="005F269E">
        <w:rPr>
          <w:rFonts w:ascii="Garamond" w:hAnsi="Garamond"/>
          <w:sz w:val="28"/>
          <w:szCs w:val="28"/>
        </w:rPr>
        <w:t>á</w:t>
      </w:r>
      <w:r w:rsidR="00C80630" w:rsidRPr="008C60F1">
        <w:rPr>
          <w:rFonts w:ascii="Garamond" w:hAnsi="Garamond"/>
          <w:sz w:val="28"/>
          <w:szCs w:val="28"/>
        </w:rPr>
        <w:t xml:space="preserve"> dohod</w:t>
      </w:r>
      <w:r w:rsidR="005F269E">
        <w:rPr>
          <w:rFonts w:ascii="Garamond" w:hAnsi="Garamond"/>
          <w:sz w:val="28"/>
          <w:szCs w:val="28"/>
        </w:rPr>
        <w:t>a</w:t>
      </w:r>
      <w:r w:rsidR="00C80630" w:rsidRPr="008C60F1">
        <w:rPr>
          <w:rFonts w:ascii="Garamond" w:hAnsi="Garamond"/>
          <w:sz w:val="28"/>
          <w:szCs w:val="28"/>
        </w:rPr>
        <w:t xml:space="preserve"> na dodávku tyčí, trubek a přířezů z desek z materiálu </w:t>
      </w:r>
      <w:r w:rsidR="00F73CA9">
        <w:rPr>
          <w:rFonts w:ascii="Garamond" w:hAnsi="Garamond"/>
          <w:sz w:val="28"/>
          <w:szCs w:val="28"/>
        </w:rPr>
        <w:t>h</w:t>
      </w:r>
      <w:r w:rsidR="00C80630" w:rsidRPr="008C60F1">
        <w:rPr>
          <w:rFonts w:ascii="Garamond" w:hAnsi="Garamond"/>
          <w:sz w:val="28"/>
          <w:szCs w:val="28"/>
        </w:rPr>
        <w:t>liníkový bronz</w:t>
      </w:r>
      <w:r w:rsidR="004A0769">
        <w:rPr>
          <w:rFonts w:ascii="Garamond" w:hAnsi="Garamond"/>
          <w:sz w:val="28"/>
          <w:szCs w:val="28"/>
        </w:rPr>
        <w:t xml:space="preserve"> (202</w:t>
      </w:r>
      <w:r w:rsidR="00BB0CF8">
        <w:rPr>
          <w:rFonts w:ascii="Garamond" w:hAnsi="Garamond"/>
          <w:sz w:val="28"/>
          <w:szCs w:val="28"/>
        </w:rPr>
        <w:t>2</w:t>
      </w:r>
      <w:r w:rsidR="00AA75BF">
        <w:rPr>
          <w:rFonts w:ascii="Garamond" w:hAnsi="Garamond"/>
          <w:sz w:val="28"/>
          <w:szCs w:val="28"/>
        </w:rPr>
        <w:t>)</w:t>
      </w:r>
      <w:r w:rsidR="004C3D7E" w:rsidRPr="008C60F1">
        <w:rPr>
          <w:rFonts w:ascii="Garamond" w:hAnsi="Garamond"/>
          <w:sz w:val="28"/>
          <w:szCs w:val="28"/>
        </w:rPr>
        <w:t>“</w:t>
      </w:r>
    </w:p>
    <w:p w14:paraId="5D40B6C4" w14:textId="24F5D52F" w:rsidR="00A27BAA" w:rsidRDefault="00A27BAA" w:rsidP="00A27BAA">
      <w:pPr>
        <w:keepNext/>
        <w:widowControl w:val="0"/>
        <w:shd w:val="clear" w:color="auto" w:fill="FFFFFF"/>
        <w:spacing w:line="240" w:lineRule="atLeast"/>
        <w:ind w:left="29"/>
        <w:jc w:val="center"/>
        <w:rPr>
          <w:rFonts w:ascii="Garamond" w:hAnsi="Garamond"/>
          <w:i/>
          <w:color w:val="000000"/>
          <w:spacing w:val="-4"/>
          <w:sz w:val="22"/>
          <w:szCs w:val="22"/>
        </w:rPr>
      </w:pPr>
      <w:r w:rsidRPr="005A1734">
        <w:rPr>
          <w:rFonts w:ascii="Garamond" w:hAnsi="Garamond"/>
          <w:i/>
          <w:color w:val="000000"/>
          <w:spacing w:val="-4"/>
          <w:sz w:val="22"/>
          <w:szCs w:val="22"/>
        </w:rPr>
        <w:t xml:space="preserve">uzavřená ve smyslu </w:t>
      </w:r>
      <w:proofErr w:type="spellStart"/>
      <w:r w:rsidRPr="005A1734">
        <w:rPr>
          <w:rFonts w:ascii="Garamond" w:hAnsi="Garamond"/>
          <w:i/>
          <w:color w:val="000000"/>
          <w:spacing w:val="-4"/>
          <w:sz w:val="22"/>
          <w:szCs w:val="22"/>
        </w:rPr>
        <w:t>ust</w:t>
      </w:r>
      <w:proofErr w:type="spellEnd"/>
      <w:r w:rsidRPr="005A1734">
        <w:rPr>
          <w:rFonts w:ascii="Garamond" w:hAnsi="Garamond"/>
          <w:i/>
          <w:color w:val="000000"/>
          <w:spacing w:val="-4"/>
          <w:sz w:val="22"/>
          <w:szCs w:val="22"/>
        </w:rPr>
        <w:t xml:space="preserve">. § 1746 odst. 2  zákona. č. 89/2012 Sb., občanský zákoník, ve znění pozdějších předpisů </w:t>
      </w:r>
    </w:p>
    <w:p w14:paraId="16B06655" w14:textId="77777777" w:rsidR="00A27BAA" w:rsidRPr="005A1734" w:rsidRDefault="00A27BAA" w:rsidP="00A27BAA">
      <w:pPr>
        <w:keepNext/>
        <w:widowControl w:val="0"/>
        <w:shd w:val="clear" w:color="auto" w:fill="FFFFFF"/>
        <w:spacing w:line="240" w:lineRule="atLeast"/>
        <w:ind w:left="29"/>
        <w:jc w:val="center"/>
        <w:rPr>
          <w:rFonts w:ascii="Garamond" w:hAnsi="Garamond"/>
          <w:i/>
          <w:color w:val="000000"/>
          <w:spacing w:val="-4"/>
          <w:sz w:val="22"/>
          <w:szCs w:val="22"/>
        </w:rPr>
      </w:pPr>
      <w:r w:rsidRPr="005A1734">
        <w:rPr>
          <w:rFonts w:ascii="Garamond" w:hAnsi="Garamond"/>
          <w:i/>
          <w:color w:val="000000"/>
          <w:spacing w:val="-4"/>
          <w:sz w:val="22"/>
          <w:szCs w:val="22"/>
        </w:rPr>
        <w:t>(dále jen jako „Rámcová dohoda“)</w:t>
      </w:r>
    </w:p>
    <w:p w14:paraId="0852784A" w14:textId="77777777" w:rsidR="00A27BAA" w:rsidRDefault="00A27BAA" w:rsidP="00A27BAA">
      <w:pPr>
        <w:keepNext/>
        <w:widowControl w:val="0"/>
        <w:jc w:val="center"/>
        <w:rPr>
          <w:rFonts w:ascii="Garamond" w:hAnsi="Garamond"/>
          <w:b/>
          <w:sz w:val="32"/>
          <w:szCs w:val="32"/>
        </w:rPr>
      </w:pPr>
    </w:p>
    <w:p w14:paraId="33C8CC3A" w14:textId="3D56ABB3" w:rsidR="00205782" w:rsidRPr="004F2EAE" w:rsidRDefault="00205782" w:rsidP="00205782">
      <w:pPr>
        <w:jc w:val="both"/>
        <w:rPr>
          <w:rFonts w:ascii="Garamond" w:hAnsi="Garamond" w:cs="Palatino Linotype"/>
          <w:color w:val="000000"/>
          <w:sz w:val="22"/>
          <w:szCs w:val="22"/>
        </w:rPr>
      </w:pPr>
      <w:r w:rsidRPr="004F2EAE">
        <w:rPr>
          <w:rFonts w:ascii="Garamond" w:hAnsi="Garamond" w:cs="Palatino Linotype"/>
          <w:color w:val="000000"/>
          <w:sz w:val="22"/>
          <w:szCs w:val="22"/>
        </w:rPr>
        <w:t xml:space="preserve">Tato rámcová dohoda je uzavřena na základě výsledku zjednodušeného podlimitního řízení veřejné zakázky evidované na profilu zadavatele pod systémovým číslem: </w:t>
      </w:r>
      <w:r w:rsidR="00FC093F" w:rsidRPr="00FC093F">
        <w:rPr>
          <w:rFonts w:ascii="Garamond" w:hAnsi="Garamond" w:cs="Palatino Linotype"/>
          <w:color w:val="000000"/>
          <w:sz w:val="22"/>
          <w:szCs w:val="22"/>
        </w:rPr>
        <w:t>P21V00000019</w:t>
      </w:r>
      <w:r w:rsidRPr="004F2EAE">
        <w:rPr>
          <w:rFonts w:ascii="Garamond" w:hAnsi="Garamond" w:cs="Palatino Linotype"/>
          <w:color w:val="000000"/>
          <w:sz w:val="22"/>
          <w:szCs w:val="22"/>
        </w:rPr>
        <w:t xml:space="preserve"> (dále jen „Zadávací řízení“)</w:t>
      </w:r>
    </w:p>
    <w:p w14:paraId="34739653" w14:textId="77777777" w:rsidR="00205782" w:rsidRPr="00B1557F" w:rsidRDefault="00205782" w:rsidP="00205782">
      <w:pPr>
        <w:jc w:val="both"/>
        <w:rPr>
          <w:rFonts w:ascii="Garamond" w:hAnsi="Garamond" w:cs="Palatino Linotype"/>
          <w:color w:val="000000"/>
        </w:rPr>
      </w:pPr>
    </w:p>
    <w:p w14:paraId="6E80702D" w14:textId="77777777" w:rsidR="00A27BAA" w:rsidRPr="0013467F" w:rsidRDefault="00A27BAA" w:rsidP="00770943">
      <w:pPr>
        <w:pStyle w:val="Odstavecseseznamem"/>
        <w:numPr>
          <w:ilvl w:val="0"/>
          <w:numId w:val="5"/>
        </w:numPr>
        <w:spacing w:line="276" w:lineRule="auto"/>
        <w:jc w:val="center"/>
        <w:rPr>
          <w:rFonts w:ascii="Garamond" w:hAnsi="Garamond"/>
          <w:b/>
          <w:sz w:val="22"/>
          <w:szCs w:val="22"/>
        </w:rPr>
      </w:pPr>
    </w:p>
    <w:p w14:paraId="505C6AF4" w14:textId="77777777" w:rsidR="00A27BAA" w:rsidRPr="00770943" w:rsidRDefault="00A27BAA" w:rsidP="00770943">
      <w:pPr>
        <w:pStyle w:val="Nadpislnku"/>
        <w:keepNext/>
        <w:spacing w:after="120" w:line="276" w:lineRule="auto"/>
        <w:rPr>
          <w:sz w:val="22"/>
          <w:szCs w:val="22"/>
        </w:rPr>
      </w:pPr>
      <w:r w:rsidRPr="00640B32">
        <w:rPr>
          <w:sz w:val="22"/>
          <w:szCs w:val="22"/>
        </w:rPr>
        <w:t>Smluvní strany</w:t>
      </w:r>
    </w:p>
    <w:p w14:paraId="3B0777B3" w14:textId="77777777" w:rsidR="00A27BAA" w:rsidRPr="00640B32" w:rsidRDefault="00A27BAA" w:rsidP="00A27BAA">
      <w:pPr>
        <w:pStyle w:val="Odstavec11"/>
        <w:numPr>
          <w:ilvl w:val="1"/>
          <w:numId w:val="4"/>
        </w:numPr>
        <w:tabs>
          <w:tab w:val="clear" w:pos="360"/>
        </w:tabs>
        <w:spacing w:before="0" w:after="60" w:line="276" w:lineRule="auto"/>
        <w:ind w:left="709" w:hanging="709"/>
        <w:rPr>
          <w:rFonts w:ascii="Garamond" w:hAnsi="Garamond" w:cs="Arial"/>
          <w:sz w:val="22"/>
          <w:szCs w:val="22"/>
        </w:rPr>
      </w:pPr>
      <w:r>
        <w:rPr>
          <w:rFonts w:ascii="Garamond" w:hAnsi="Garamond" w:cs="Arial"/>
          <w:b/>
          <w:sz w:val="22"/>
          <w:szCs w:val="22"/>
        </w:rPr>
        <w:t>Kupující</w:t>
      </w:r>
      <w:r w:rsidRPr="00640B32">
        <w:rPr>
          <w:rFonts w:ascii="Garamond" w:hAnsi="Garamond" w:cs="Arial"/>
          <w:sz w:val="22"/>
          <w:szCs w:val="22"/>
        </w:rPr>
        <w:t>:</w:t>
      </w:r>
      <w:r w:rsidRPr="00640B32">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b/>
          <w:sz w:val="22"/>
          <w:szCs w:val="22"/>
        </w:rPr>
        <w:t>Západočeská univerzita v Plzni</w:t>
      </w:r>
    </w:p>
    <w:p w14:paraId="2887EC84" w14:textId="3446BA71" w:rsidR="00A27BAA" w:rsidRPr="00640B32" w:rsidRDefault="00A27BAA" w:rsidP="00A27BAA">
      <w:pPr>
        <w:pStyle w:val="Odstavec11"/>
        <w:numPr>
          <w:ilvl w:val="0"/>
          <w:numId w:val="0"/>
        </w:numPr>
        <w:tabs>
          <w:tab w:val="left" w:pos="1134"/>
        </w:tabs>
        <w:spacing w:before="0" w:after="60" w:line="276" w:lineRule="auto"/>
        <w:ind w:left="426"/>
        <w:rPr>
          <w:rFonts w:ascii="Garamond" w:hAnsi="Garamond"/>
          <w:sz w:val="22"/>
          <w:szCs w:val="22"/>
        </w:rPr>
      </w:pPr>
      <w:r>
        <w:rPr>
          <w:rFonts w:ascii="Garamond" w:hAnsi="Garamond" w:cs="Arial"/>
          <w:sz w:val="22"/>
          <w:szCs w:val="22"/>
        </w:rPr>
        <w:tab/>
        <w:t>sídlo:</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Univerzitní 8, 30</w:t>
      </w:r>
      <w:r w:rsidR="00205782">
        <w:rPr>
          <w:rFonts w:ascii="Garamond" w:hAnsi="Garamond"/>
          <w:sz w:val="22"/>
          <w:szCs w:val="22"/>
        </w:rPr>
        <w:t>1</w:t>
      </w:r>
      <w:r w:rsidRPr="00640B32">
        <w:rPr>
          <w:rFonts w:ascii="Garamond" w:hAnsi="Garamond"/>
          <w:sz w:val="22"/>
          <w:szCs w:val="22"/>
        </w:rPr>
        <w:t xml:space="preserve"> </w:t>
      </w:r>
      <w:r w:rsidR="00205782">
        <w:rPr>
          <w:rFonts w:ascii="Garamond" w:hAnsi="Garamond"/>
          <w:sz w:val="22"/>
          <w:szCs w:val="22"/>
        </w:rPr>
        <w:t>00</w:t>
      </w:r>
      <w:r w:rsidRPr="00640B32">
        <w:rPr>
          <w:rFonts w:ascii="Garamond" w:hAnsi="Garamond"/>
          <w:sz w:val="22"/>
          <w:szCs w:val="22"/>
        </w:rPr>
        <w:t xml:space="preserve"> Plzeň</w:t>
      </w:r>
    </w:p>
    <w:p w14:paraId="0189394E" w14:textId="77777777" w:rsidR="00A27BAA" w:rsidRPr="00640B32" w:rsidRDefault="00A27BAA" w:rsidP="00A27BAA">
      <w:pPr>
        <w:tabs>
          <w:tab w:val="left" w:pos="1134"/>
        </w:tabs>
        <w:spacing w:after="60" w:line="276" w:lineRule="auto"/>
        <w:rPr>
          <w:rFonts w:ascii="Garamond" w:hAnsi="Garamond"/>
          <w:sz w:val="22"/>
          <w:szCs w:val="22"/>
        </w:rPr>
      </w:pPr>
      <w:r>
        <w:rPr>
          <w:rFonts w:ascii="Garamond" w:hAnsi="Garamond"/>
          <w:sz w:val="22"/>
          <w:szCs w:val="22"/>
        </w:rPr>
        <w:tab/>
        <w:t>zastoupený:</w:t>
      </w:r>
      <w:r>
        <w:rPr>
          <w:rFonts w:ascii="Garamond" w:hAnsi="Garamond"/>
          <w:sz w:val="22"/>
          <w:szCs w:val="22"/>
        </w:rPr>
        <w:tab/>
      </w:r>
      <w:r>
        <w:rPr>
          <w:rFonts w:ascii="Garamond" w:hAnsi="Garamond"/>
          <w:sz w:val="22"/>
          <w:szCs w:val="22"/>
        </w:rPr>
        <w:tab/>
        <w:t>doc. Dr. RNDr. Miroslavem Holečkem, rektorem</w:t>
      </w:r>
    </w:p>
    <w:p w14:paraId="08682567" w14:textId="06002A45" w:rsidR="00A27BAA" w:rsidRPr="00640B32" w:rsidRDefault="00A27BAA" w:rsidP="00A27BAA">
      <w:pPr>
        <w:tabs>
          <w:tab w:val="left" w:pos="1134"/>
        </w:tabs>
        <w:spacing w:after="60" w:line="276" w:lineRule="auto"/>
        <w:rPr>
          <w:rFonts w:ascii="Garamond" w:hAnsi="Garamond" w:cs="Arial"/>
          <w:sz w:val="22"/>
          <w:szCs w:val="22"/>
        </w:rPr>
      </w:pPr>
      <w:r>
        <w:rPr>
          <w:rFonts w:ascii="Garamond" w:hAnsi="Garamond" w:cs="Arial"/>
          <w:sz w:val="22"/>
          <w:szCs w:val="22"/>
        </w:rPr>
        <w:tab/>
        <w:t>IČ</w:t>
      </w:r>
      <w:r w:rsidR="003E78B0">
        <w:rPr>
          <w:rFonts w:ascii="Garamond" w:hAnsi="Garamond" w:cs="Arial"/>
          <w:sz w:val="22"/>
          <w:szCs w:val="22"/>
        </w:rPr>
        <w:t>O</w:t>
      </w:r>
      <w:r>
        <w:rPr>
          <w:rFonts w:ascii="Garamond" w:hAnsi="Garamond" w:cs="Arial"/>
          <w:sz w:val="22"/>
          <w:szCs w:val="22"/>
        </w:rPr>
        <w:t>:</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497</w:t>
      </w:r>
      <w:r>
        <w:rPr>
          <w:rFonts w:ascii="Garamond" w:hAnsi="Garamond"/>
          <w:sz w:val="22"/>
          <w:szCs w:val="22"/>
        </w:rPr>
        <w:t xml:space="preserve"> </w:t>
      </w:r>
      <w:r w:rsidRPr="00640B32">
        <w:rPr>
          <w:rFonts w:ascii="Garamond" w:hAnsi="Garamond"/>
          <w:sz w:val="22"/>
          <w:szCs w:val="22"/>
        </w:rPr>
        <w:t>77</w:t>
      </w:r>
      <w:r>
        <w:rPr>
          <w:rFonts w:ascii="Garamond" w:hAnsi="Garamond"/>
          <w:sz w:val="22"/>
          <w:szCs w:val="22"/>
        </w:rPr>
        <w:t> </w:t>
      </w:r>
      <w:r w:rsidRPr="00640B32">
        <w:rPr>
          <w:rFonts w:ascii="Garamond" w:hAnsi="Garamond"/>
          <w:sz w:val="22"/>
          <w:szCs w:val="22"/>
        </w:rPr>
        <w:t>513</w:t>
      </w:r>
    </w:p>
    <w:p w14:paraId="1E6F9F83" w14:textId="77777777" w:rsidR="00A27BAA" w:rsidRDefault="00A27BAA" w:rsidP="00A27BAA">
      <w:pPr>
        <w:tabs>
          <w:tab w:val="left" w:pos="1134"/>
        </w:tabs>
        <w:spacing w:after="60" w:line="276" w:lineRule="auto"/>
        <w:rPr>
          <w:rFonts w:ascii="Garamond" w:hAnsi="Garamond"/>
          <w:sz w:val="22"/>
          <w:szCs w:val="22"/>
        </w:rPr>
      </w:pPr>
      <w:r>
        <w:rPr>
          <w:rFonts w:ascii="Garamond" w:hAnsi="Garamond" w:cs="Arial"/>
          <w:sz w:val="22"/>
          <w:szCs w:val="22"/>
        </w:rPr>
        <w:tab/>
        <w:t>DIČ:</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CZ49777513</w:t>
      </w:r>
    </w:p>
    <w:p w14:paraId="3B472152" w14:textId="19509371" w:rsidR="00A27BAA" w:rsidRDefault="00A27BAA" w:rsidP="00A27BAA">
      <w:pPr>
        <w:pStyle w:val="Odstavec11"/>
        <w:numPr>
          <w:ilvl w:val="0"/>
          <w:numId w:val="0"/>
        </w:numPr>
        <w:tabs>
          <w:tab w:val="left" w:pos="1134"/>
        </w:tabs>
        <w:spacing w:before="0" w:after="60" w:line="276" w:lineRule="auto"/>
        <w:ind w:left="567" w:hanging="567"/>
        <w:rPr>
          <w:rFonts w:ascii="Garamond" w:hAnsi="Garamond" w:cs="Arial"/>
          <w:sz w:val="22"/>
          <w:szCs w:val="22"/>
        </w:rPr>
      </w:pPr>
      <w:r>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bank. spojení:</w:t>
      </w:r>
      <w:r w:rsidRPr="00640B32">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Komerční banka a.s., Plzeň-město</w:t>
      </w:r>
    </w:p>
    <w:p w14:paraId="32D615E1" w14:textId="673FF99A" w:rsidR="00A27BAA" w:rsidRPr="00640B32" w:rsidRDefault="00A27BAA" w:rsidP="00A27BAA">
      <w:pPr>
        <w:pStyle w:val="Odstavec11"/>
        <w:numPr>
          <w:ilvl w:val="0"/>
          <w:numId w:val="0"/>
        </w:numPr>
        <w:tabs>
          <w:tab w:val="left" w:pos="1134"/>
        </w:tabs>
        <w:spacing w:before="0" w:after="60" w:line="276" w:lineRule="auto"/>
        <w:ind w:left="567" w:hanging="567"/>
        <w:rPr>
          <w:rFonts w:ascii="Garamond" w:hAnsi="Garamond" w:cs="Arial"/>
          <w:sz w:val="22"/>
          <w:szCs w:val="22"/>
        </w:rPr>
      </w:pPr>
      <w:r>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číslo účtu:</w:t>
      </w:r>
      <w:r>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cs="Arial"/>
          <w:sz w:val="22"/>
          <w:szCs w:val="22"/>
        </w:rPr>
        <w:t>4811530257/0100</w:t>
      </w:r>
    </w:p>
    <w:p w14:paraId="5A1214AE" w14:textId="77777777" w:rsidR="00A27BAA" w:rsidRPr="005A1734" w:rsidRDefault="00A27BAA" w:rsidP="00A27BAA">
      <w:pPr>
        <w:tabs>
          <w:tab w:val="left" w:pos="1134"/>
        </w:tabs>
        <w:spacing w:after="60" w:line="276" w:lineRule="auto"/>
        <w:rPr>
          <w:rFonts w:ascii="Garamond" w:hAnsi="Garamond"/>
          <w:i/>
          <w:sz w:val="22"/>
          <w:szCs w:val="22"/>
        </w:rPr>
      </w:pPr>
      <w:r w:rsidRPr="005A1734">
        <w:rPr>
          <w:rFonts w:ascii="Garamond" w:hAnsi="Garamond"/>
          <w:i/>
          <w:sz w:val="22"/>
          <w:szCs w:val="22"/>
        </w:rPr>
        <w:tab/>
        <w:t>(dále jen „Kupující“) na straně jedné</w:t>
      </w:r>
    </w:p>
    <w:p w14:paraId="02B03D0B" w14:textId="77777777" w:rsidR="00A27BAA" w:rsidRPr="005A1734" w:rsidRDefault="00A27BAA" w:rsidP="00770943">
      <w:pPr>
        <w:spacing w:after="60" w:line="276" w:lineRule="auto"/>
        <w:rPr>
          <w:rFonts w:ascii="Garamond" w:hAnsi="Garamond"/>
          <w:b/>
          <w:sz w:val="18"/>
          <w:szCs w:val="18"/>
        </w:rPr>
      </w:pPr>
    </w:p>
    <w:p w14:paraId="3E227CB4" w14:textId="77777777" w:rsidR="00A27BAA" w:rsidRDefault="00A27BAA" w:rsidP="00770943">
      <w:pPr>
        <w:spacing w:after="60" w:line="276" w:lineRule="auto"/>
        <w:rPr>
          <w:rFonts w:ascii="Garamond" w:hAnsi="Garamond"/>
          <w:b/>
          <w:sz w:val="22"/>
          <w:szCs w:val="22"/>
        </w:rPr>
      </w:pPr>
      <w:r>
        <w:rPr>
          <w:rFonts w:ascii="Garamond" w:hAnsi="Garamond"/>
          <w:b/>
          <w:sz w:val="22"/>
          <w:szCs w:val="22"/>
        </w:rPr>
        <w:t>a</w:t>
      </w:r>
    </w:p>
    <w:p w14:paraId="4C16D797" w14:textId="77777777" w:rsidR="00A27BAA" w:rsidRPr="005A1734" w:rsidRDefault="00A27BAA" w:rsidP="00770943">
      <w:pPr>
        <w:spacing w:after="60" w:line="276" w:lineRule="auto"/>
        <w:rPr>
          <w:rFonts w:ascii="Garamond" w:hAnsi="Garamond"/>
          <w:b/>
          <w:sz w:val="18"/>
          <w:szCs w:val="18"/>
        </w:rPr>
      </w:pPr>
    </w:p>
    <w:p w14:paraId="2359904D" w14:textId="77777777" w:rsidR="00A27BAA" w:rsidRPr="00640B32" w:rsidRDefault="00A27BAA" w:rsidP="00A27BAA">
      <w:pPr>
        <w:pStyle w:val="Odstavec11"/>
        <w:numPr>
          <w:ilvl w:val="1"/>
          <w:numId w:val="4"/>
        </w:numPr>
        <w:tabs>
          <w:tab w:val="clear" w:pos="360"/>
        </w:tabs>
        <w:spacing w:before="0" w:after="60" w:line="276" w:lineRule="auto"/>
        <w:ind w:left="709" w:hanging="709"/>
        <w:rPr>
          <w:rFonts w:ascii="Garamond" w:hAnsi="Garamond" w:cs="Arial"/>
          <w:sz w:val="22"/>
          <w:szCs w:val="22"/>
        </w:rPr>
      </w:pPr>
      <w:r>
        <w:rPr>
          <w:rFonts w:ascii="Garamond" w:hAnsi="Garamond"/>
          <w:b/>
          <w:sz w:val="22"/>
          <w:szCs w:val="22"/>
        </w:rPr>
        <w:t>Prodávající</w:t>
      </w:r>
      <w:r w:rsidRPr="00640B32">
        <w:rPr>
          <w:rFonts w:ascii="Garamond" w:hAnsi="Garamond"/>
          <w:sz w:val="22"/>
          <w:szCs w:val="22"/>
        </w:rPr>
        <w:t>:</w:t>
      </w:r>
      <w:r w:rsidRPr="00640B32">
        <w:rPr>
          <w:rFonts w:ascii="Garamond" w:hAnsi="Garamond"/>
          <w:sz w:val="22"/>
          <w:szCs w:val="22"/>
        </w:rPr>
        <w:tab/>
      </w:r>
      <w:r>
        <w:rPr>
          <w:rFonts w:ascii="Garamond" w:hAnsi="Garamond"/>
          <w:sz w:val="22"/>
          <w:szCs w:val="22"/>
        </w:rPr>
        <w:tab/>
      </w:r>
      <w:r>
        <w:rPr>
          <w:rFonts w:ascii="Garamond" w:hAnsi="Garamond"/>
          <w:sz w:val="22"/>
          <w:szCs w:val="22"/>
        </w:rPr>
        <w:tab/>
      </w:r>
      <w:r w:rsidRPr="00815890">
        <w:rPr>
          <w:rFonts w:ascii="Garamond" w:hAnsi="Garamond"/>
          <w:b/>
          <w:sz w:val="22"/>
          <w:szCs w:val="22"/>
        </w:rPr>
        <w:t>[</w:t>
      </w:r>
      <w:r w:rsidRPr="00815890">
        <w:rPr>
          <w:rFonts w:ascii="Garamond" w:hAnsi="Garamond"/>
          <w:b/>
          <w:sz w:val="22"/>
          <w:szCs w:val="22"/>
          <w:highlight w:val="cyan"/>
        </w:rPr>
        <w:t xml:space="preserve">DOPLNÍ </w:t>
      </w:r>
      <w:r w:rsidRPr="009F42DB">
        <w:rPr>
          <w:rFonts w:ascii="Garamond" w:hAnsi="Garamond"/>
          <w:b/>
          <w:sz w:val="22"/>
          <w:szCs w:val="22"/>
          <w:highlight w:val="cyan"/>
        </w:rPr>
        <w:t>DODAVATEL</w:t>
      </w:r>
      <w:r w:rsidRPr="00815890">
        <w:rPr>
          <w:rFonts w:ascii="Garamond" w:hAnsi="Garamond"/>
          <w:b/>
          <w:sz w:val="22"/>
          <w:szCs w:val="22"/>
        </w:rPr>
        <w:t>]</w:t>
      </w:r>
    </w:p>
    <w:p w14:paraId="3E01A8A6" w14:textId="77777777" w:rsidR="00A27BAA" w:rsidRPr="00640B32" w:rsidRDefault="00A27BAA" w:rsidP="00A27BAA">
      <w:pPr>
        <w:pStyle w:val="Odstavec11"/>
        <w:numPr>
          <w:ilvl w:val="0"/>
          <w:numId w:val="0"/>
        </w:numPr>
        <w:tabs>
          <w:tab w:val="left" w:pos="1134"/>
        </w:tabs>
        <w:spacing w:before="0" w:after="60" w:line="276" w:lineRule="auto"/>
        <w:ind w:left="567" w:hanging="567"/>
        <w:rPr>
          <w:rFonts w:ascii="Garamond" w:hAnsi="Garamond" w:cs="Arial"/>
          <w:sz w:val="22"/>
          <w:szCs w:val="22"/>
        </w:rPr>
      </w:pPr>
      <w:r>
        <w:rPr>
          <w:rFonts w:ascii="Garamond" w:hAnsi="Garamond" w:cs="Arial"/>
          <w:sz w:val="22"/>
          <w:szCs w:val="22"/>
        </w:rPr>
        <w:tab/>
      </w:r>
      <w:r>
        <w:rPr>
          <w:rFonts w:ascii="Garamond" w:hAnsi="Garamond" w:cs="Arial"/>
          <w:sz w:val="22"/>
          <w:szCs w:val="22"/>
        </w:rPr>
        <w:tab/>
        <w:t>s</w:t>
      </w:r>
      <w:r w:rsidRPr="00640B32">
        <w:rPr>
          <w:rFonts w:ascii="Garamond" w:hAnsi="Garamond" w:cs="Arial"/>
          <w:sz w:val="22"/>
          <w:szCs w:val="22"/>
        </w:rPr>
        <w:t>ídlo</w:t>
      </w:r>
      <w:r>
        <w:rPr>
          <w:rFonts w:ascii="Garamond" w:hAnsi="Garamond" w:cs="Arial"/>
          <w:sz w:val="22"/>
          <w:szCs w:val="22"/>
        </w:rPr>
        <w:t>/místo podnikání:</w:t>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9F42DB">
        <w:rPr>
          <w:rFonts w:ascii="Garamond" w:hAnsi="Garamond"/>
          <w:sz w:val="22"/>
          <w:szCs w:val="22"/>
          <w:highlight w:val="cyan"/>
        </w:rPr>
        <w:t>DODAVATEL</w:t>
      </w:r>
      <w:r w:rsidRPr="00640B32">
        <w:rPr>
          <w:rFonts w:ascii="Garamond" w:hAnsi="Garamond"/>
          <w:sz w:val="22"/>
          <w:szCs w:val="22"/>
        </w:rPr>
        <w:t>]</w:t>
      </w:r>
    </w:p>
    <w:p w14:paraId="60AFB781" w14:textId="77777777" w:rsidR="00A27BAA" w:rsidRPr="00640B32" w:rsidRDefault="00A27BAA" w:rsidP="00A27BAA">
      <w:pPr>
        <w:pStyle w:val="Odstavec11"/>
        <w:numPr>
          <w:ilvl w:val="0"/>
          <w:numId w:val="0"/>
        </w:numPr>
        <w:spacing w:before="0" w:after="60" w:line="276" w:lineRule="auto"/>
        <w:ind w:left="1021" w:firstLine="114"/>
        <w:rPr>
          <w:rFonts w:ascii="Garamond" w:hAnsi="Garamond" w:cs="Arial"/>
          <w:sz w:val="22"/>
          <w:szCs w:val="22"/>
        </w:rPr>
      </w:pPr>
      <w:r w:rsidRPr="00640B32">
        <w:rPr>
          <w:rFonts w:ascii="Garamond" w:hAnsi="Garamond" w:cs="Arial"/>
          <w:sz w:val="22"/>
          <w:szCs w:val="22"/>
        </w:rPr>
        <w:t>zastoupený:</w:t>
      </w:r>
      <w:r w:rsidRPr="00640B32">
        <w:rPr>
          <w:rFonts w:ascii="Garamond" w:hAnsi="Garamond"/>
          <w:sz w:val="22"/>
          <w:szCs w:val="22"/>
        </w:rPr>
        <w:t xml:space="preserve"> </w:t>
      </w:r>
      <w:r>
        <w:rPr>
          <w:rFonts w:ascii="Garamond" w:hAnsi="Garamond"/>
          <w:sz w:val="22"/>
          <w:szCs w:val="22"/>
        </w:rPr>
        <w:tab/>
      </w:r>
      <w:r>
        <w:rPr>
          <w:rFonts w:ascii="Garamond" w:hAnsi="Garamond"/>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501FA97A" w14:textId="0783D797" w:rsidR="00A27BAA" w:rsidRPr="00640B32" w:rsidRDefault="00A27BAA" w:rsidP="00A27BAA">
      <w:pPr>
        <w:spacing w:after="60" w:line="276" w:lineRule="auto"/>
        <w:ind w:left="908" w:firstLine="227"/>
        <w:rPr>
          <w:rFonts w:ascii="Garamond" w:hAnsi="Garamond" w:cs="Arial"/>
          <w:sz w:val="22"/>
          <w:szCs w:val="22"/>
        </w:rPr>
      </w:pPr>
      <w:r w:rsidRPr="00640B32">
        <w:rPr>
          <w:rFonts w:ascii="Garamond" w:hAnsi="Garamond" w:cs="Arial"/>
          <w:sz w:val="22"/>
          <w:szCs w:val="22"/>
        </w:rPr>
        <w:t>IČ</w:t>
      </w:r>
      <w:r w:rsidR="00750689">
        <w:rPr>
          <w:rFonts w:ascii="Garamond" w:hAnsi="Garamond" w:cs="Arial"/>
          <w:sz w:val="22"/>
          <w:szCs w:val="22"/>
        </w:rPr>
        <w:t>O</w:t>
      </w:r>
      <w:r w:rsidRPr="00640B32">
        <w:rPr>
          <w:rFonts w:ascii="Garamond" w:hAnsi="Garamond" w:cs="Arial"/>
          <w:sz w:val="22"/>
          <w:szCs w:val="22"/>
        </w:rPr>
        <w:t>:</w:t>
      </w:r>
      <w:r w:rsidRPr="00640B32">
        <w:rPr>
          <w:rFonts w:ascii="Garamond" w:hAnsi="Garamond" w:cs="Arial"/>
          <w:sz w:val="22"/>
          <w:szCs w:val="22"/>
        </w:rPr>
        <w:tab/>
      </w:r>
      <w:r w:rsidRPr="00640B32">
        <w:rPr>
          <w:rFonts w:ascii="Garamond" w:hAnsi="Garamond" w:cs="Arial"/>
          <w:sz w:val="22"/>
          <w:szCs w:val="22"/>
        </w:rPr>
        <w:tab/>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69B59073" w14:textId="77777777" w:rsidR="00A27BAA" w:rsidRDefault="00A27BAA" w:rsidP="00A27BAA">
      <w:pPr>
        <w:spacing w:after="60" w:line="276" w:lineRule="auto"/>
        <w:ind w:left="908" w:firstLine="227"/>
        <w:rPr>
          <w:rFonts w:ascii="Garamond" w:hAnsi="Garamond"/>
          <w:sz w:val="22"/>
          <w:szCs w:val="22"/>
        </w:rPr>
      </w:pPr>
      <w:r w:rsidRPr="00640B32">
        <w:rPr>
          <w:rFonts w:ascii="Garamond" w:hAnsi="Garamond" w:cs="Arial"/>
          <w:sz w:val="22"/>
          <w:szCs w:val="22"/>
        </w:rPr>
        <w:t>DIČ:</w:t>
      </w:r>
      <w:r w:rsidRPr="00640B32">
        <w:rPr>
          <w:rFonts w:ascii="Garamond" w:hAnsi="Garamond" w:cs="Arial"/>
          <w:sz w:val="22"/>
          <w:szCs w:val="22"/>
        </w:rPr>
        <w:tab/>
      </w:r>
      <w:r w:rsidRPr="00640B32">
        <w:rPr>
          <w:rFonts w:ascii="Garamond" w:hAnsi="Garamond" w:cs="Arial"/>
          <w:sz w:val="22"/>
          <w:szCs w:val="22"/>
        </w:rPr>
        <w:tab/>
      </w:r>
      <w:r w:rsidRPr="00640B32">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75737187" w14:textId="2896A3CD" w:rsidR="00A27BAA" w:rsidRPr="00640B32" w:rsidRDefault="00A27BAA" w:rsidP="00A27BAA">
      <w:pPr>
        <w:pStyle w:val="Odstavec11"/>
        <w:numPr>
          <w:ilvl w:val="0"/>
          <w:numId w:val="0"/>
        </w:numPr>
        <w:spacing w:before="0" w:after="60" w:line="276" w:lineRule="auto"/>
        <w:ind w:left="1021" w:firstLine="114"/>
        <w:rPr>
          <w:rFonts w:ascii="Garamond" w:hAnsi="Garamond" w:cs="Arial"/>
          <w:sz w:val="22"/>
          <w:szCs w:val="22"/>
        </w:rPr>
      </w:pPr>
      <w:r w:rsidRPr="00640B32">
        <w:rPr>
          <w:rFonts w:ascii="Garamond" w:hAnsi="Garamond" w:cs="Arial"/>
          <w:sz w:val="22"/>
          <w:szCs w:val="22"/>
        </w:rPr>
        <w:t>bank. spojení:</w:t>
      </w:r>
      <w:r w:rsidRPr="00640B32">
        <w:rPr>
          <w:rFonts w:ascii="Garamond" w:hAnsi="Garamond" w:cs="Arial"/>
          <w:sz w:val="22"/>
          <w:szCs w:val="22"/>
        </w:rPr>
        <w:tab/>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68D73B81" w14:textId="0D50BCA7" w:rsidR="00A27BAA" w:rsidRDefault="00A27BAA" w:rsidP="00A27BAA">
      <w:pPr>
        <w:pStyle w:val="Odstavec11"/>
        <w:numPr>
          <w:ilvl w:val="0"/>
          <w:numId w:val="0"/>
        </w:numPr>
        <w:spacing w:before="0" w:after="60" w:line="276" w:lineRule="auto"/>
        <w:ind w:left="1021" w:firstLine="114"/>
        <w:rPr>
          <w:rFonts w:ascii="Garamond" w:hAnsi="Garamond" w:cs="Arial"/>
          <w:sz w:val="22"/>
          <w:szCs w:val="22"/>
        </w:rPr>
      </w:pPr>
      <w:r w:rsidRPr="00640B32">
        <w:rPr>
          <w:rFonts w:ascii="Garamond" w:hAnsi="Garamond" w:cs="Arial"/>
          <w:sz w:val="22"/>
          <w:szCs w:val="22"/>
        </w:rPr>
        <w:t>číslo účtu:</w:t>
      </w:r>
      <w:r w:rsidRPr="00640B32">
        <w:rPr>
          <w:rFonts w:ascii="Garamond" w:hAnsi="Garamond" w:cs="Arial"/>
          <w:sz w:val="22"/>
          <w:szCs w:val="22"/>
        </w:rPr>
        <w:tab/>
      </w:r>
      <w:r>
        <w:rPr>
          <w:rFonts w:ascii="Garamond" w:hAnsi="Garamond" w:cs="Arial"/>
          <w:sz w:val="22"/>
          <w:szCs w:val="22"/>
        </w:rPr>
        <w:tab/>
      </w:r>
      <w:r>
        <w:rPr>
          <w:rFonts w:ascii="Garamond" w:hAnsi="Garamond" w:cs="Arial"/>
          <w:sz w:val="22"/>
          <w:szCs w:val="22"/>
        </w:rPr>
        <w:tab/>
      </w:r>
      <w:r w:rsidRPr="00640B32">
        <w:rPr>
          <w:rFonts w:ascii="Garamond" w:hAnsi="Garamond"/>
          <w:sz w:val="22"/>
          <w:szCs w:val="22"/>
        </w:rPr>
        <w:t>[</w:t>
      </w:r>
      <w:r w:rsidRPr="00640B32">
        <w:rPr>
          <w:rFonts w:ascii="Garamond" w:hAnsi="Garamond"/>
          <w:sz w:val="22"/>
          <w:szCs w:val="22"/>
          <w:highlight w:val="cyan"/>
        </w:rPr>
        <w:t xml:space="preserve">DOPLNÍ </w:t>
      </w:r>
      <w:r w:rsidRPr="002D4B15">
        <w:rPr>
          <w:rFonts w:ascii="Garamond" w:hAnsi="Garamond"/>
          <w:sz w:val="22"/>
          <w:szCs w:val="22"/>
          <w:highlight w:val="cyan"/>
        </w:rPr>
        <w:t>DODAVATEL</w:t>
      </w:r>
      <w:r w:rsidRPr="00640B32">
        <w:rPr>
          <w:rFonts w:ascii="Garamond" w:hAnsi="Garamond"/>
          <w:sz w:val="22"/>
          <w:szCs w:val="22"/>
        </w:rPr>
        <w:t>]</w:t>
      </w:r>
    </w:p>
    <w:p w14:paraId="2412C09F" w14:textId="77777777" w:rsidR="008C3AC1" w:rsidRDefault="008C3AC1" w:rsidP="00F825D8">
      <w:pPr>
        <w:pStyle w:val="Odstavec11"/>
        <w:numPr>
          <w:ilvl w:val="0"/>
          <w:numId w:val="0"/>
        </w:numPr>
        <w:spacing w:before="0" w:after="60" w:line="276" w:lineRule="auto"/>
        <w:ind w:left="1021" w:firstLine="114"/>
        <w:rPr>
          <w:rFonts w:ascii="Garamond" w:hAnsi="Garamond" w:cs="Arial"/>
          <w:i/>
          <w:sz w:val="22"/>
          <w:szCs w:val="22"/>
        </w:rPr>
      </w:pPr>
      <w:r>
        <w:rPr>
          <w:rFonts w:ascii="Garamond" w:hAnsi="Garamond" w:cs="Arial"/>
          <w:sz w:val="22"/>
          <w:szCs w:val="22"/>
        </w:rPr>
        <w:t>z</w:t>
      </w:r>
      <w:r w:rsidRPr="00B33BD6">
        <w:rPr>
          <w:rFonts w:ascii="Garamond" w:hAnsi="Garamond" w:cs="Arial"/>
          <w:sz w:val="22"/>
          <w:szCs w:val="22"/>
        </w:rPr>
        <w:t>apsaný v obchodním rejstříku:</w:t>
      </w:r>
      <w:r w:rsidRPr="00B33BD6">
        <w:rPr>
          <w:rFonts w:ascii="Garamond" w:hAnsi="Garamond"/>
          <w:sz w:val="22"/>
          <w:szCs w:val="22"/>
        </w:rPr>
        <w:t xml:space="preserve"> [</w:t>
      </w:r>
      <w:r w:rsidRPr="00B33BD6">
        <w:rPr>
          <w:rFonts w:ascii="Garamond" w:hAnsi="Garamond"/>
          <w:sz w:val="22"/>
          <w:szCs w:val="22"/>
          <w:highlight w:val="cyan"/>
        </w:rPr>
        <w:t>DOPLNÍ DODAVATEL</w:t>
      </w:r>
      <w:r w:rsidRPr="00B33BD6">
        <w:rPr>
          <w:rFonts w:ascii="Garamond" w:hAnsi="Garamond"/>
          <w:sz w:val="22"/>
          <w:szCs w:val="22"/>
        </w:rPr>
        <w:t>]</w:t>
      </w:r>
    </w:p>
    <w:p w14:paraId="7E7457CB" w14:textId="790EB4EA" w:rsidR="00A27BAA" w:rsidRPr="005A1734" w:rsidRDefault="00A27BAA" w:rsidP="00A27BAA">
      <w:pPr>
        <w:spacing w:after="60" w:line="276" w:lineRule="auto"/>
        <w:ind w:left="313" w:firstLine="708"/>
        <w:rPr>
          <w:rFonts w:ascii="Garamond" w:hAnsi="Garamond" w:cs="Arial"/>
          <w:i/>
          <w:sz w:val="22"/>
          <w:szCs w:val="22"/>
        </w:rPr>
      </w:pPr>
      <w:r w:rsidRPr="005A1734">
        <w:rPr>
          <w:rFonts w:ascii="Garamond" w:hAnsi="Garamond" w:cs="Arial"/>
          <w:i/>
          <w:sz w:val="22"/>
          <w:szCs w:val="22"/>
        </w:rPr>
        <w:t xml:space="preserve">(dále jen „Prodávající“) na straně druhé </w:t>
      </w:r>
    </w:p>
    <w:p w14:paraId="50590440" w14:textId="77777777" w:rsidR="00A27BAA" w:rsidRPr="005A1734" w:rsidRDefault="00A27BAA" w:rsidP="00C435BB">
      <w:pPr>
        <w:spacing w:after="60" w:line="276" w:lineRule="auto"/>
        <w:ind w:left="313" w:firstLine="708"/>
        <w:rPr>
          <w:rFonts w:ascii="Garamond" w:hAnsi="Garamond"/>
          <w:i/>
          <w:sz w:val="22"/>
          <w:szCs w:val="22"/>
        </w:rPr>
      </w:pPr>
      <w:r w:rsidRPr="005A1734">
        <w:rPr>
          <w:rFonts w:ascii="Garamond" w:hAnsi="Garamond"/>
          <w:i/>
          <w:sz w:val="22"/>
          <w:szCs w:val="22"/>
        </w:rPr>
        <w:t>(společně dále také jako „smluvní strany“)</w:t>
      </w:r>
    </w:p>
    <w:p w14:paraId="2CD04D49" w14:textId="77777777" w:rsidR="00770943" w:rsidRDefault="00A27BAA" w:rsidP="00770943">
      <w:pPr>
        <w:pStyle w:val="Nadpislnku"/>
        <w:keepNext/>
        <w:spacing w:before="240" w:after="0" w:line="276" w:lineRule="auto"/>
        <w:rPr>
          <w:sz w:val="22"/>
          <w:szCs w:val="22"/>
        </w:rPr>
      </w:pPr>
      <w:r>
        <w:rPr>
          <w:sz w:val="22"/>
          <w:szCs w:val="22"/>
        </w:rPr>
        <w:lastRenderedPageBreak/>
        <w:t>I</w:t>
      </w:r>
      <w:r w:rsidRPr="00340A53">
        <w:rPr>
          <w:sz w:val="22"/>
          <w:szCs w:val="22"/>
        </w:rPr>
        <w:t>I.</w:t>
      </w:r>
    </w:p>
    <w:p w14:paraId="0B2C58F1" w14:textId="57A33FB8" w:rsidR="00A27BAA" w:rsidRPr="00340A53" w:rsidRDefault="00A27BAA" w:rsidP="00770943">
      <w:pPr>
        <w:pStyle w:val="Nadpislnku"/>
        <w:keepNext/>
        <w:spacing w:after="120" w:line="276" w:lineRule="auto"/>
        <w:rPr>
          <w:sz w:val="22"/>
          <w:szCs w:val="22"/>
        </w:rPr>
      </w:pPr>
      <w:r w:rsidRPr="00340A53">
        <w:rPr>
          <w:sz w:val="22"/>
          <w:szCs w:val="22"/>
        </w:rPr>
        <w:t>Preambule</w:t>
      </w:r>
    </w:p>
    <w:p w14:paraId="3F5CDE02" w14:textId="4F649FCE" w:rsidR="00A27BAA" w:rsidRPr="00904FE0" w:rsidRDefault="00A27BAA" w:rsidP="002322F5">
      <w:pPr>
        <w:pStyle w:val="Nadpislnku"/>
        <w:numPr>
          <w:ilvl w:val="1"/>
          <w:numId w:val="7"/>
        </w:numPr>
        <w:spacing w:after="120" w:line="276" w:lineRule="auto"/>
        <w:ind w:left="567" w:hanging="567"/>
        <w:jc w:val="both"/>
        <w:rPr>
          <w:b w:val="0"/>
          <w:sz w:val="22"/>
          <w:szCs w:val="22"/>
        </w:rPr>
      </w:pPr>
      <w:r>
        <w:rPr>
          <w:b w:val="0"/>
          <w:sz w:val="22"/>
          <w:szCs w:val="22"/>
        </w:rPr>
        <w:t>T</w:t>
      </w:r>
      <w:r w:rsidRPr="00311A40">
        <w:rPr>
          <w:b w:val="0"/>
          <w:sz w:val="22"/>
          <w:szCs w:val="22"/>
        </w:rPr>
        <w:t xml:space="preserve">ato </w:t>
      </w:r>
      <w:r>
        <w:rPr>
          <w:b w:val="0"/>
          <w:sz w:val="22"/>
          <w:szCs w:val="22"/>
        </w:rPr>
        <w:t>Rámcová dohoda</w:t>
      </w:r>
      <w:r w:rsidRPr="00311A40">
        <w:rPr>
          <w:b w:val="0"/>
          <w:sz w:val="22"/>
          <w:szCs w:val="22"/>
        </w:rPr>
        <w:t xml:space="preserve"> je</w:t>
      </w:r>
      <w:r>
        <w:rPr>
          <w:b w:val="0"/>
          <w:sz w:val="22"/>
          <w:szCs w:val="22"/>
        </w:rPr>
        <w:t xml:space="preserve"> uzavírána na základě výsledků zjednodušeného podlimitního</w:t>
      </w:r>
      <w:r w:rsidRPr="00311A40">
        <w:rPr>
          <w:b w:val="0"/>
          <w:sz w:val="22"/>
          <w:szCs w:val="22"/>
        </w:rPr>
        <w:t xml:space="preserve"> řízení podle zákona č. 134/2016 Sb., o zadávání veřejných </w:t>
      </w:r>
      <w:r w:rsidR="00D06B6E" w:rsidRPr="00311A40">
        <w:rPr>
          <w:b w:val="0"/>
          <w:sz w:val="22"/>
          <w:szCs w:val="22"/>
        </w:rPr>
        <w:t>zakáz</w:t>
      </w:r>
      <w:r w:rsidR="00D06B6E">
        <w:rPr>
          <w:b w:val="0"/>
          <w:sz w:val="22"/>
          <w:szCs w:val="22"/>
        </w:rPr>
        <w:t>ek</w:t>
      </w:r>
      <w:r w:rsidRPr="00311A40">
        <w:rPr>
          <w:b w:val="0"/>
          <w:sz w:val="22"/>
          <w:szCs w:val="22"/>
        </w:rPr>
        <w:t>, ve znění pozdějších předpisů</w:t>
      </w:r>
      <w:r>
        <w:rPr>
          <w:b w:val="0"/>
          <w:sz w:val="22"/>
          <w:szCs w:val="22"/>
        </w:rPr>
        <w:t xml:space="preserve"> (dále jen „ZZVZ“) k </w:t>
      </w:r>
      <w:r w:rsidRPr="00311A40">
        <w:rPr>
          <w:b w:val="0"/>
          <w:sz w:val="22"/>
          <w:szCs w:val="22"/>
        </w:rPr>
        <w:t>veřejné zakáz</w:t>
      </w:r>
      <w:r>
        <w:rPr>
          <w:b w:val="0"/>
          <w:sz w:val="22"/>
          <w:szCs w:val="22"/>
        </w:rPr>
        <w:t>ce</w:t>
      </w:r>
      <w:r w:rsidRPr="00311A40">
        <w:rPr>
          <w:b w:val="0"/>
          <w:sz w:val="22"/>
          <w:szCs w:val="22"/>
        </w:rPr>
        <w:t xml:space="preserve"> na dodávky s názvem</w:t>
      </w:r>
      <w:r>
        <w:rPr>
          <w:b w:val="0"/>
          <w:sz w:val="22"/>
          <w:szCs w:val="22"/>
        </w:rPr>
        <w:t xml:space="preserve"> </w:t>
      </w:r>
      <w:r w:rsidR="00BB180C" w:rsidRPr="002322F5">
        <w:rPr>
          <w:b w:val="0"/>
          <w:sz w:val="22"/>
          <w:szCs w:val="22"/>
        </w:rPr>
        <w:t>„</w:t>
      </w:r>
      <w:r w:rsidR="00AA75BF" w:rsidRPr="00F7631C">
        <w:rPr>
          <w:b w:val="0"/>
          <w:sz w:val="22"/>
          <w:szCs w:val="22"/>
        </w:rPr>
        <w:t>R</w:t>
      </w:r>
      <w:r w:rsidR="00F7631C">
        <w:rPr>
          <w:b w:val="0"/>
          <w:sz w:val="22"/>
          <w:szCs w:val="22"/>
        </w:rPr>
        <w:t>ámcová dohoda</w:t>
      </w:r>
      <w:r w:rsidR="00BB180C" w:rsidRPr="002322F5">
        <w:rPr>
          <w:b w:val="0"/>
          <w:sz w:val="22"/>
          <w:szCs w:val="22"/>
        </w:rPr>
        <w:t xml:space="preserve"> na dodávku tyčí, trubek a přířezů z desek z</w:t>
      </w:r>
      <w:r w:rsidR="00AA75BF">
        <w:rPr>
          <w:b w:val="0"/>
          <w:sz w:val="22"/>
          <w:szCs w:val="22"/>
        </w:rPr>
        <w:t> m</w:t>
      </w:r>
      <w:r w:rsidR="00BB180C" w:rsidRPr="002322F5">
        <w:rPr>
          <w:b w:val="0"/>
          <w:sz w:val="22"/>
          <w:szCs w:val="22"/>
        </w:rPr>
        <w:t xml:space="preserve">ateriálu </w:t>
      </w:r>
      <w:r w:rsidR="00636994">
        <w:rPr>
          <w:b w:val="0"/>
          <w:sz w:val="22"/>
          <w:szCs w:val="22"/>
        </w:rPr>
        <w:t>h</w:t>
      </w:r>
      <w:r w:rsidR="00BB180C" w:rsidRPr="002322F5">
        <w:rPr>
          <w:b w:val="0"/>
          <w:sz w:val="22"/>
          <w:szCs w:val="22"/>
        </w:rPr>
        <w:t>liníkový bronz</w:t>
      </w:r>
      <w:r w:rsidR="00AA75BF">
        <w:rPr>
          <w:b w:val="0"/>
          <w:sz w:val="22"/>
          <w:szCs w:val="22"/>
        </w:rPr>
        <w:t xml:space="preserve"> (202</w:t>
      </w:r>
      <w:r w:rsidR="00BB0CF8">
        <w:rPr>
          <w:b w:val="0"/>
          <w:sz w:val="22"/>
          <w:szCs w:val="22"/>
        </w:rPr>
        <w:t>2</w:t>
      </w:r>
      <w:r w:rsidR="00AA75BF">
        <w:rPr>
          <w:b w:val="0"/>
          <w:sz w:val="22"/>
          <w:szCs w:val="22"/>
        </w:rPr>
        <w:t>)</w:t>
      </w:r>
      <w:r w:rsidR="00BB180C" w:rsidRPr="002322F5">
        <w:rPr>
          <w:b w:val="0"/>
          <w:sz w:val="22"/>
          <w:szCs w:val="22"/>
        </w:rPr>
        <w:t>“.</w:t>
      </w:r>
    </w:p>
    <w:p w14:paraId="68BDBF00" w14:textId="3D5896C3" w:rsidR="00A27BAA" w:rsidRDefault="00A27BAA" w:rsidP="00A27BAA">
      <w:pPr>
        <w:pStyle w:val="Nadpislnku"/>
        <w:numPr>
          <w:ilvl w:val="1"/>
          <w:numId w:val="7"/>
        </w:numPr>
        <w:spacing w:after="120" w:line="276" w:lineRule="auto"/>
        <w:ind w:left="567" w:hanging="567"/>
        <w:jc w:val="both"/>
        <w:rPr>
          <w:b w:val="0"/>
          <w:sz w:val="22"/>
          <w:szCs w:val="22"/>
        </w:rPr>
      </w:pPr>
      <w:r>
        <w:rPr>
          <w:b w:val="0"/>
          <w:sz w:val="22"/>
          <w:szCs w:val="22"/>
        </w:rPr>
        <w:t xml:space="preserve">Prodávající </w:t>
      </w:r>
      <w:r w:rsidRPr="001C29CA">
        <w:rPr>
          <w:b w:val="0"/>
          <w:sz w:val="22"/>
          <w:szCs w:val="22"/>
        </w:rPr>
        <w:t>p</w:t>
      </w:r>
      <w:r>
        <w:rPr>
          <w:b w:val="0"/>
          <w:sz w:val="22"/>
          <w:szCs w:val="22"/>
        </w:rPr>
        <w:t>rohlašuje</w:t>
      </w:r>
      <w:r w:rsidRPr="001C29CA">
        <w:rPr>
          <w:b w:val="0"/>
          <w:sz w:val="22"/>
          <w:szCs w:val="22"/>
        </w:rPr>
        <w:t xml:space="preserve">, že se v plném rozsahu seznámil s rozsahem a povahou </w:t>
      </w:r>
      <w:r>
        <w:rPr>
          <w:b w:val="0"/>
          <w:sz w:val="22"/>
          <w:szCs w:val="22"/>
        </w:rPr>
        <w:t>dodávek</w:t>
      </w:r>
      <w:r w:rsidRPr="001C29CA">
        <w:rPr>
          <w:b w:val="0"/>
          <w:sz w:val="22"/>
          <w:szCs w:val="22"/>
        </w:rPr>
        <w:t>, které jsou předmětem výše uvedené veřejné zakázky, že jsou mu známy veškeré technické, kvalitativní a jiné podmínky a že disponuje takovými kapacitami a odbornými znalostmi, které jsou k plnění nezbytné</w:t>
      </w:r>
      <w:r>
        <w:rPr>
          <w:b w:val="0"/>
          <w:sz w:val="22"/>
          <w:szCs w:val="22"/>
        </w:rPr>
        <w:t>.</w:t>
      </w:r>
    </w:p>
    <w:p w14:paraId="30475983" w14:textId="4D490AA7" w:rsidR="00A27BAA" w:rsidRPr="00770943" w:rsidRDefault="00A27BAA" w:rsidP="00770943">
      <w:pPr>
        <w:pStyle w:val="Nadpislnku"/>
        <w:keepNext/>
        <w:spacing w:before="240" w:after="0" w:line="276" w:lineRule="auto"/>
        <w:rPr>
          <w:sz w:val="22"/>
          <w:szCs w:val="22"/>
        </w:rPr>
      </w:pPr>
      <w:bookmarkStart w:id="1" w:name="_Toc354054576"/>
      <w:r w:rsidRPr="00770943">
        <w:rPr>
          <w:sz w:val="22"/>
          <w:szCs w:val="22"/>
        </w:rPr>
        <w:t>II.</w:t>
      </w:r>
    </w:p>
    <w:p w14:paraId="3C41CDBB" w14:textId="77777777" w:rsidR="00A27BAA" w:rsidRPr="00770943" w:rsidRDefault="00A27BAA" w:rsidP="00770943">
      <w:pPr>
        <w:pStyle w:val="Nadpislnku"/>
        <w:keepNext/>
        <w:spacing w:after="120" w:line="276" w:lineRule="auto"/>
        <w:rPr>
          <w:sz w:val="22"/>
          <w:szCs w:val="22"/>
        </w:rPr>
      </w:pPr>
      <w:r w:rsidRPr="00770943">
        <w:rPr>
          <w:sz w:val="22"/>
          <w:szCs w:val="22"/>
        </w:rPr>
        <w:t>Předmět Rámcové dohody</w:t>
      </w:r>
    </w:p>
    <w:p w14:paraId="437E624A" w14:textId="737BF438" w:rsidR="00A27BAA" w:rsidRPr="003A22E2" w:rsidRDefault="00A27BAA" w:rsidP="00A27BAA">
      <w:pPr>
        <w:pStyle w:val="Nadpislnku"/>
        <w:spacing w:after="120" w:line="276" w:lineRule="auto"/>
        <w:ind w:left="567" w:hanging="567"/>
        <w:jc w:val="both"/>
        <w:rPr>
          <w:b w:val="0"/>
          <w:sz w:val="22"/>
          <w:szCs w:val="22"/>
        </w:rPr>
      </w:pPr>
      <w:r w:rsidRPr="00815855">
        <w:rPr>
          <w:b w:val="0"/>
          <w:sz w:val="22"/>
          <w:szCs w:val="22"/>
        </w:rPr>
        <w:t>3.1.</w:t>
      </w:r>
      <w:r w:rsidRPr="00815855">
        <w:rPr>
          <w:b w:val="0"/>
          <w:sz w:val="22"/>
          <w:szCs w:val="22"/>
        </w:rPr>
        <w:tab/>
      </w:r>
      <w:r w:rsidR="00815855" w:rsidRPr="00815855">
        <w:rPr>
          <w:b w:val="0"/>
          <w:sz w:val="22"/>
          <w:szCs w:val="22"/>
        </w:rPr>
        <w:t>Předmětem této Rámcové dohody je v souladu s </w:t>
      </w:r>
      <w:proofErr w:type="spellStart"/>
      <w:r w:rsidR="00815855" w:rsidRPr="00815855">
        <w:rPr>
          <w:b w:val="0"/>
          <w:sz w:val="22"/>
          <w:szCs w:val="22"/>
        </w:rPr>
        <w:t>ust</w:t>
      </w:r>
      <w:proofErr w:type="spellEnd"/>
      <w:r w:rsidR="00815855" w:rsidRPr="00815855">
        <w:rPr>
          <w:b w:val="0"/>
          <w:sz w:val="22"/>
          <w:szCs w:val="22"/>
        </w:rPr>
        <w:t>. § 131</w:t>
      </w:r>
      <w:r w:rsidR="00D06B6E">
        <w:rPr>
          <w:b w:val="0"/>
          <w:sz w:val="22"/>
          <w:szCs w:val="22"/>
        </w:rPr>
        <w:t xml:space="preserve"> a</w:t>
      </w:r>
      <w:r w:rsidR="00815855" w:rsidRPr="00815855">
        <w:rPr>
          <w:b w:val="0"/>
          <w:sz w:val="22"/>
          <w:szCs w:val="22"/>
        </w:rPr>
        <w:t xml:space="preserve"> § 132 odst. 4 ZZVZ úprava rámcových podmínek pro realizaci jednotlivých veřejných zakázek zadávaných po dobu platnosti této dohody</w:t>
      </w:r>
      <w:r w:rsidRPr="00815855">
        <w:rPr>
          <w:b w:val="0"/>
          <w:sz w:val="22"/>
          <w:szCs w:val="22"/>
        </w:rPr>
        <w:t>, a to postupem podle podmínek stanovených v této Rámcové dohodě.</w:t>
      </w:r>
      <w:r w:rsidRPr="003A22E2">
        <w:rPr>
          <w:b w:val="0"/>
          <w:sz w:val="22"/>
          <w:szCs w:val="22"/>
        </w:rPr>
        <w:t xml:space="preserve"> </w:t>
      </w:r>
    </w:p>
    <w:p w14:paraId="628D852D" w14:textId="2704D0AA" w:rsidR="00A27BAA" w:rsidRPr="003A22E2" w:rsidRDefault="00A27BAA" w:rsidP="00A27BAA">
      <w:pPr>
        <w:pStyle w:val="Nadpislnku"/>
        <w:spacing w:after="120" w:line="276" w:lineRule="auto"/>
        <w:ind w:left="567" w:hanging="567"/>
        <w:jc w:val="both"/>
        <w:rPr>
          <w:b w:val="0"/>
        </w:rPr>
      </w:pPr>
      <w:r>
        <w:rPr>
          <w:rFonts w:cs="Arial"/>
          <w:b w:val="0"/>
          <w:sz w:val="22"/>
          <w:szCs w:val="22"/>
        </w:rPr>
        <w:t>3.2.</w:t>
      </w:r>
      <w:r>
        <w:rPr>
          <w:rFonts w:cs="Arial"/>
          <w:b w:val="0"/>
          <w:sz w:val="22"/>
          <w:szCs w:val="22"/>
        </w:rPr>
        <w:tab/>
      </w:r>
      <w:r w:rsidRPr="003A22E2">
        <w:rPr>
          <w:rFonts w:cs="Arial"/>
          <w:b w:val="0"/>
          <w:sz w:val="22"/>
          <w:szCs w:val="22"/>
        </w:rPr>
        <w:t xml:space="preserve">Rámcová dohoda </w:t>
      </w:r>
      <w:r w:rsidRPr="003A22E2">
        <w:rPr>
          <w:b w:val="0"/>
          <w:sz w:val="22"/>
          <w:szCs w:val="22"/>
        </w:rPr>
        <w:t>nevytváří kontraktační povinnost. Jednotlivé veřejné zakázky, jejichž předmětem bude dodávka veškerých anebo jen některých typů tyčí, trubek a přířezů (dále jen „Zboží“) specifikovaných blíže v </w:t>
      </w:r>
      <w:r>
        <w:rPr>
          <w:b w:val="0"/>
          <w:sz w:val="22"/>
          <w:szCs w:val="22"/>
        </w:rPr>
        <w:t>P</w:t>
      </w:r>
      <w:r w:rsidRPr="003A22E2">
        <w:rPr>
          <w:b w:val="0"/>
          <w:sz w:val="22"/>
          <w:szCs w:val="22"/>
        </w:rPr>
        <w:t>říloze č. 1 této Rámcové dohody, která tvoří její nedílnou součást, budou Prodávajícím plněny řádně, včas, s odbornou péčí a v souladu s pokyny Kupujícího a objednávkami, uzavřenými smluvními stranami na základě této Rámcové dohody a v s</w:t>
      </w:r>
      <w:r>
        <w:rPr>
          <w:b w:val="0"/>
          <w:sz w:val="22"/>
          <w:szCs w:val="22"/>
        </w:rPr>
        <w:t xml:space="preserve">ouladu </w:t>
      </w:r>
      <w:r w:rsidRPr="00B016AC">
        <w:rPr>
          <w:b w:val="0"/>
          <w:sz w:val="22"/>
          <w:szCs w:val="22"/>
        </w:rPr>
        <w:t>s postupem uvedeným v čl. V. této Rámcové dohody (dále jen „Objednávka“). Povinnost</w:t>
      </w:r>
      <w:r w:rsidRPr="003A22E2">
        <w:rPr>
          <w:b w:val="0"/>
          <w:sz w:val="22"/>
          <w:szCs w:val="22"/>
        </w:rPr>
        <w:t xml:space="preserve"> Prodávajícího realizovat jednotlivé veřejné zakázky vzniká až uzavřením příslušné Objednávky. </w:t>
      </w:r>
    </w:p>
    <w:p w14:paraId="6A3AF672" w14:textId="77777777" w:rsidR="00A27BAA" w:rsidRPr="003A22E2" w:rsidRDefault="00A27BAA" w:rsidP="00A27BAA">
      <w:pPr>
        <w:pStyle w:val="Nadpislnku"/>
        <w:spacing w:after="120" w:line="276" w:lineRule="auto"/>
        <w:ind w:left="567" w:hanging="567"/>
        <w:jc w:val="both"/>
        <w:rPr>
          <w:b w:val="0"/>
        </w:rPr>
      </w:pPr>
      <w:r>
        <w:rPr>
          <w:rFonts w:cs="Arial"/>
          <w:b w:val="0"/>
          <w:sz w:val="22"/>
          <w:szCs w:val="22"/>
        </w:rPr>
        <w:t>3.3.</w:t>
      </w:r>
      <w:r>
        <w:rPr>
          <w:rFonts w:cs="Arial"/>
          <w:b w:val="0"/>
          <w:sz w:val="22"/>
          <w:szCs w:val="22"/>
        </w:rPr>
        <w:tab/>
      </w:r>
      <w:r w:rsidRPr="003A22E2">
        <w:rPr>
          <w:rFonts w:cs="Arial"/>
          <w:b w:val="0"/>
          <w:sz w:val="22"/>
          <w:szCs w:val="22"/>
        </w:rPr>
        <w:t xml:space="preserve">Smluvní </w:t>
      </w:r>
      <w:r w:rsidRPr="003A22E2">
        <w:rPr>
          <w:b w:val="0"/>
          <w:sz w:val="22"/>
          <w:szCs w:val="22"/>
        </w:rPr>
        <w:t xml:space="preserve">strany berou na vědomí, že ve smyslu </w:t>
      </w:r>
      <w:proofErr w:type="spellStart"/>
      <w:r w:rsidRPr="003A22E2">
        <w:rPr>
          <w:b w:val="0"/>
          <w:sz w:val="22"/>
          <w:szCs w:val="22"/>
        </w:rPr>
        <w:t>ust</w:t>
      </w:r>
      <w:proofErr w:type="spellEnd"/>
      <w:r w:rsidRPr="003A22E2">
        <w:rPr>
          <w:b w:val="0"/>
          <w:sz w:val="22"/>
          <w:szCs w:val="22"/>
        </w:rPr>
        <w:t>. § 131 odst. 5 ZZVZ nesmějí účastníci rámcové dohody (smluvní strany) za žádných podmínek provádět podstatné změny v podmínkách stanovených v této Rámcové dohodě. Sjednané změny nesmí být nikdy v neprospěch Kupujícího.</w:t>
      </w:r>
    </w:p>
    <w:p w14:paraId="730D7137" w14:textId="77777777" w:rsidR="00A27BAA" w:rsidRPr="003A22E2" w:rsidRDefault="00A27BAA" w:rsidP="00A27BAA">
      <w:pPr>
        <w:pStyle w:val="Nadpislnku"/>
        <w:spacing w:after="120" w:line="276" w:lineRule="auto"/>
        <w:ind w:left="567" w:hanging="567"/>
        <w:jc w:val="both"/>
        <w:rPr>
          <w:rFonts w:cs="Arial"/>
          <w:b w:val="0"/>
          <w:sz w:val="22"/>
          <w:szCs w:val="22"/>
        </w:rPr>
      </w:pPr>
      <w:r w:rsidRPr="00C00B5F">
        <w:rPr>
          <w:rFonts w:cs="Arial"/>
          <w:b w:val="0"/>
          <w:sz w:val="22"/>
          <w:szCs w:val="22"/>
        </w:rPr>
        <w:t>3.4.</w:t>
      </w:r>
      <w:r w:rsidRPr="00C00B5F">
        <w:rPr>
          <w:rFonts w:cs="Arial"/>
          <w:b w:val="0"/>
          <w:sz w:val="22"/>
          <w:szCs w:val="22"/>
        </w:rPr>
        <w:tab/>
        <w:t>Součástí plnění je dodávka Zboží do místa plnění.</w:t>
      </w:r>
    </w:p>
    <w:p w14:paraId="65BD4A35" w14:textId="78113C31" w:rsidR="00A27BAA" w:rsidRPr="003A22E2" w:rsidRDefault="00A27BAA" w:rsidP="00A27BAA">
      <w:pPr>
        <w:pStyle w:val="Nadpislnku"/>
        <w:spacing w:after="120" w:line="276" w:lineRule="auto"/>
        <w:ind w:left="567" w:hanging="567"/>
        <w:jc w:val="both"/>
        <w:rPr>
          <w:b w:val="0"/>
        </w:rPr>
      </w:pPr>
      <w:r w:rsidRPr="00B016AC">
        <w:rPr>
          <w:b w:val="0"/>
          <w:sz w:val="22"/>
          <w:szCs w:val="22"/>
        </w:rPr>
        <w:t>3.5.</w:t>
      </w:r>
      <w:r w:rsidRPr="00B016AC">
        <w:rPr>
          <w:b w:val="0"/>
          <w:sz w:val="22"/>
          <w:szCs w:val="22"/>
        </w:rPr>
        <w:tab/>
        <w:t xml:space="preserve">Kupující se zavazuje Zboží dodané Prodávajícím za podmínek stanovených </w:t>
      </w:r>
      <w:r w:rsidR="00616EBB">
        <w:rPr>
          <w:b w:val="0"/>
          <w:sz w:val="22"/>
          <w:szCs w:val="22"/>
        </w:rPr>
        <w:t>v čl.</w:t>
      </w:r>
      <w:r w:rsidRPr="00B016AC">
        <w:rPr>
          <w:b w:val="0"/>
          <w:sz w:val="22"/>
          <w:szCs w:val="22"/>
        </w:rPr>
        <w:t xml:space="preserve"> 3.1. až 3.4. této</w:t>
      </w:r>
      <w:r w:rsidRPr="003A22E2">
        <w:rPr>
          <w:b w:val="0"/>
          <w:sz w:val="22"/>
          <w:szCs w:val="22"/>
        </w:rPr>
        <w:t xml:space="preserve"> Rámcové dohody převzít a zaplatit za něj Prodávajícímu sjednanou kupní cenu, a to způsobem a</w:t>
      </w:r>
      <w:r w:rsidR="000E5D38">
        <w:rPr>
          <w:b w:val="0"/>
          <w:sz w:val="22"/>
          <w:szCs w:val="22"/>
        </w:rPr>
        <w:t> </w:t>
      </w:r>
      <w:r w:rsidRPr="003A22E2">
        <w:rPr>
          <w:b w:val="0"/>
          <w:sz w:val="22"/>
          <w:szCs w:val="22"/>
        </w:rPr>
        <w:t xml:space="preserve">v termínu stanoveném v této Rámcové dohodě. </w:t>
      </w:r>
    </w:p>
    <w:p w14:paraId="6179A6F0" w14:textId="77777777" w:rsidR="00A27BAA" w:rsidRPr="00770943" w:rsidRDefault="00A27BAA" w:rsidP="00BB3084">
      <w:pPr>
        <w:pStyle w:val="Nadpislnku"/>
        <w:keepNext/>
        <w:spacing w:before="240" w:after="0" w:line="276" w:lineRule="auto"/>
        <w:rPr>
          <w:sz w:val="22"/>
          <w:szCs w:val="22"/>
        </w:rPr>
      </w:pPr>
      <w:r w:rsidRPr="00770943">
        <w:rPr>
          <w:sz w:val="22"/>
          <w:szCs w:val="22"/>
        </w:rPr>
        <w:t>IV.</w:t>
      </w:r>
    </w:p>
    <w:p w14:paraId="13062CAB" w14:textId="77777777" w:rsidR="00A27BAA" w:rsidRPr="007F19A5" w:rsidRDefault="00A27BAA" w:rsidP="00BB3084">
      <w:pPr>
        <w:pStyle w:val="Odstavecseseznamem"/>
        <w:keepNext/>
        <w:spacing w:after="120"/>
        <w:ind w:left="295" w:hanging="295"/>
        <w:jc w:val="center"/>
        <w:rPr>
          <w:rFonts w:ascii="Garamond" w:hAnsi="Garamond" w:cs="Arial"/>
          <w:b/>
          <w:sz w:val="22"/>
          <w:szCs w:val="22"/>
        </w:rPr>
      </w:pPr>
      <w:r w:rsidRPr="00374D4B">
        <w:rPr>
          <w:rFonts w:ascii="Garamond" w:hAnsi="Garamond" w:cs="Arial"/>
          <w:b/>
          <w:sz w:val="22"/>
          <w:szCs w:val="22"/>
        </w:rPr>
        <w:t>Doba a místo plnění</w:t>
      </w:r>
    </w:p>
    <w:p w14:paraId="6EEC49AD" w14:textId="77777777" w:rsidR="00A27BAA" w:rsidRPr="00F54265" w:rsidRDefault="00A27BAA" w:rsidP="00A27BAA">
      <w:pPr>
        <w:pStyle w:val="Nadpislnku"/>
        <w:spacing w:after="120" w:line="276" w:lineRule="auto"/>
        <w:ind w:left="567" w:hanging="567"/>
        <w:jc w:val="both"/>
        <w:rPr>
          <w:b w:val="0"/>
          <w:sz w:val="22"/>
          <w:szCs w:val="22"/>
        </w:rPr>
      </w:pPr>
      <w:r>
        <w:rPr>
          <w:b w:val="0"/>
          <w:sz w:val="22"/>
          <w:szCs w:val="22"/>
        </w:rPr>
        <w:t>4.1.</w:t>
      </w:r>
      <w:r>
        <w:rPr>
          <w:b w:val="0"/>
          <w:sz w:val="22"/>
          <w:szCs w:val="22"/>
        </w:rPr>
        <w:tab/>
      </w:r>
      <w:r w:rsidRPr="00F54265">
        <w:rPr>
          <w:b w:val="0"/>
          <w:sz w:val="22"/>
          <w:szCs w:val="22"/>
        </w:rPr>
        <w:t>Termíny plnění jednotlivých veřejných zakázek budou závazně stanoveny ze strany Kupujícího vždy pro každou jednotlivou veřejnou zakázku v příslušné Objednávce.</w:t>
      </w:r>
    </w:p>
    <w:p w14:paraId="79D35C78" w14:textId="77777777" w:rsidR="00A27BAA" w:rsidRPr="00F54265" w:rsidRDefault="00A27BAA" w:rsidP="00A27BAA">
      <w:pPr>
        <w:pStyle w:val="Nadpislnku"/>
        <w:spacing w:after="120" w:line="276" w:lineRule="auto"/>
        <w:ind w:left="567" w:hanging="567"/>
        <w:jc w:val="both"/>
        <w:rPr>
          <w:b w:val="0"/>
          <w:sz w:val="22"/>
          <w:szCs w:val="22"/>
        </w:rPr>
      </w:pPr>
      <w:r>
        <w:rPr>
          <w:rFonts w:cs="Arial"/>
          <w:b w:val="0"/>
          <w:sz w:val="22"/>
          <w:szCs w:val="22"/>
        </w:rPr>
        <w:t>4.2.</w:t>
      </w:r>
      <w:r>
        <w:rPr>
          <w:rFonts w:cs="Arial"/>
          <w:b w:val="0"/>
          <w:sz w:val="22"/>
          <w:szCs w:val="22"/>
        </w:rPr>
        <w:tab/>
      </w:r>
      <w:r w:rsidRPr="00F54265">
        <w:rPr>
          <w:rFonts w:cs="Arial"/>
          <w:b w:val="0"/>
          <w:sz w:val="22"/>
          <w:szCs w:val="22"/>
        </w:rPr>
        <w:t xml:space="preserve">Specifikaci předmětu </w:t>
      </w:r>
      <w:r w:rsidRPr="00F54265">
        <w:rPr>
          <w:b w:val="0"/>
          <w:sz w:val="22"/>
          <w:szCs w:val="22"/>
        </w:rPr>
        <w:t>Objednávky určí Kupující vždy v předmětné Objednávce v souladu s touto Rámcovou dohodou.</w:t>
      </w:r>
    </w:p>
    <w:p w14:paraId="3C8F53B7" w14:textId="37B5E86E" w:rsidR="00A27BAA" w:rsidRPr="00F54265" w:rsidRDefault="00A27BAA" w:rsidP="00A27BAA">
      <w:pPr>
        <w:pStyle w:val="Nadpislnku"/>
        <w:spacing w:after="120" w:line="276" w:lineRule="auto"/>
        <w:ind w:left="567" w:hanging="567"/>
        <w:jc w:val="both"/>
        <w:rPr>
          <w:b w:val="0"/>
          <w:sz w:val="22"/>
          <w:szCs w:val="22"/>
        </w:rPr>
      </w:pPr>
      <w:r>
        <w:rPr>
          <w:b w:val="0"/>
          <w:sz w:val="22"/>
          <w:szCs w:val="22"/>
        </w:rPr>
        <w:t>4.3.</w:t>
      </w:r>
      <w:r>
        <w:rPr>
          <w:b w:val="0"/>
          <w:sz w:val="22"/>
          <w:szCs w:val="22"/>
        </w:rPr>
        <w:tab/>
      </w:r>
      <w:r w:rsidRPr="00F54265">
        <w:rPr>
          <w:b w:val="0"/>
          <w:sz w:val="22"/>
          <w:szCs w:val="22"/>
        </w:rPr>
        <w:t>Místem plnění je Západočeská univerzita v Plzni, Univerzitní 22, 30</w:t>
      </w:r>
      <w:r w:rsidR="003866A4">
        <w:rPr>
          <w:b w:val="0"/>
          <w:sz w:val="22"/>
          <w:szCs w:val="22"/>
        </w:rPr>
        <w:t>1</w:t>
      </w:r>
      <w:r w:rsidRPr="00F54265">
        <w:rPr>
          <w:b w:val="0"/>
          <w:sz w:val="22"/>
          <w:szCs w:val="22"/>
        </w:rPr>
        <w:t xml:space="preserve"> </w:t>
      </w:r>
      <w:r w:rsidR="003866A4">
        <w:rPr>
          <w:b w:val="0"/>
          <w:sz w:val="22"/>
          <w:szCs w:val="22"/>
        </w:rPr>
        <w:t>00</w:t>
      </w:r>
      <w:r w:rsidRPr="00F54265">
        <w:rPr>
          <w:b w:val="0"/>
          <w:sz w:val="22"/>
          <w:szCs w:val="22"/>
        </w:rPr>
        <w:t xml:space="preserve"> Plzeň, budova RTI.</w:t>
      </w:r>
    </w:p>
    <w:p w14:paraId="3D8EAD38" w14:textId="77777777" w:rsidR="00A27BAA" w:rsidRPr="003A22E2" w:rsidRDefault="00A27BAA" w:rsidP="00BB3084">
      <w:pPr>
        <w:keepNext/>
        <w:spacing w:line="276" w:lineRule="auto"/>
        <w:jc w:val="center"/>
        <w:rPr>
          <w:rFonts w:ascii="Garamond" w:hAnsi="Garamond"/>
          <w:b/>
          <w:sz w:val="22"/>
          <w:szCs w:val="22"/>
        </w:rPr>
      </w:pPr>
      <w:r w:rsidRPr="003A22E2">
        <w:rPr>
          <w:rFonts w:ascii="Garamond" w:hAnsi="Garamond"/>
          <w:b/>
          <w:sz w:val="22"/>
          <w:szCs w:val="22"/>
        </w:rPr>
        <w:lastRenderedPageBreak/>
        <w:t>V.</w:t>
      </w:r>
    </w:p>
    <w:p w14:paraId="25981623" w14:textId="77777777" w:rsidR="00A27BAA" w:rsidRPr="003A22E2" w:rsidRDefault="00A27BAA" w:rsidP="00BB3084">
      <w:pPr>
        <w:pStyle w:val="Odstavecseseznamem"/>
        <w:keepNext/>
        <w:spacing w:after="120" w:line="276" w:lineRule="auto"/>
        <w:ind w:left="0" w:firstLine="282"/>
        <w:jc w:val="center"/>
        <w:rPr>
          <w:rFonts w:ascii="Garamond" w:hAnsi="Garamond"/>
          <w:b/>
          <w:sz w:val="22"/>
          <w:szCs w:val="22"/>
        </w:rPr>
      </w:pPr>
      <w:r w:rsidRPr="003A64B1">
        <w:rPr>
          <w:rFonts w:ascii="Garamond" w:hAnsi="Garamond"/>
          <w:b/>
          <w:sz w:val="22"/>
          <w:szCs w:val="22"/>
        </w:rPr>
        <w:t>Zadávání jednotlivých veřejných zakázek</w:t>
      </w:r>
    </w:p>
    <w:p w14:paraId="5695F98E" w14:textId="4973E3C2" w:rsidR="00A27BAA" w:rsidRPr="00DD4CF7" w:rsidRDefault="00A27BAA" w:rsidP="00A27BAA">
      <w:pPr>
        <w:pStyle w:val="Nadpislnku"/>
        <w:spacing w:after="60" w:line="276" w:lineRule="auto"/>
        <w:ind w:left="567" w:hanging="567"/>
        <w:jc w:val="both"/>
        <w:rPr>
          <w:b w:val="0"/>
          <w:sz w:val="22"/>
          <w:szCs w:val="22"/>
        </w:rPr>
      </w:pPr>
      <w:r>
        <w:rPr>
          <w:b w:val="0"/>
          <w:sz w:val="22"/>
          <w:szCs w:val="22"/>
        </w:rPr>
        <w:t>5.1.</w:t>
      </w:r>
      <w:r>
        <w:rPr>
          <w:b w:val="0"/>
          <w:sz w:val="22"/>
          <w:szCs w:val="22"/>
        </w:rPr>
        <w:tab/>
      </w:r>
      <w:r w:rsidRPr="00DD4CF7">
        <w:rPr>
          <w:b w:val="0"/>
          <w:sz w:val="22"/>
          <w:szCs w:val="22"/>
        </w:rPr>
        <w:t xml:space="preserve">Kupující oznámí Prodávajícímu úmysl zadat konkrétní veřejnou zakázku na základě této Rámcové </w:t>
      </w:r>
      <w:r w:rsidRPr="00B016AC">
        <w:rPr>
          <w:b w:val="0"/>
          <w:sz w:val="22"/>
          <w:szCs w:val="22"/>
        </w:rPr>
        <w:t>dohody zasláním informativního e-mailu na uvedený kontakt v</w:t>
      </w:r>
      <w:r w:rsidR="00616EBB">
        <w:rPr>
          <w:b w:val="0"/>
          <w:sz w:val="22"/>
          <w:szCs w:val="22"/>
        </w:rPr>
        <w:t> čl.</w:t>
      </w:r>
      <w:r w:rsidRPr="00B016AC">
        <w:rPr>
          <w:b w:val="0"/>
          <w:sz w:val="22"/>
          <w:szCs w:val="22"/>
        </w:rPr>
        <w:t xml:space="preserve"> 8.</w:t>
      </w:r>
      <w:r w:rsidR="00616EBB">
        <w:rPr>
          <w:b w:val="0"/>
          <w:sz w:val="22"/>
          <w:szCs w:val="22"/>
        </w:rPr>
        <w:t>5</w:t>
      </w:r>
      <w:r w:rsidRPr="00B016AC">
        <w:rPr>
          <w:b w:val="0"/>
          <w:sz w:val="22"/>
          <w:szCs w:val="22"/>
        </w:rPr>
        <w:t>. této Rámcové dohody,</w:t>
      </w:r>
      <w:r w:rsidRPr="00DD4CF7">
        <w:rPr>
          <w:b w:val="0"/>
          <w:sz w:val="22"/>
          <w:szCs w:val="22"/>
        </w:rPr>
        <w:t xml:space="preserve"> v němž bude minimálně ze strany Kupujícího uvedeno: </w:t>
      </w:r>
    </w:p>
    <w:p w14:paraId="5293A94E" w14:textId="77777777" w:rsidR="00A27BAA" w:rsidRPr="00AF303C" w:rsidRDefault="00A27BAA" w:rsidP="00A27BAA">
      <w:pPr>
        <w:pStyle w:val="Nadpis2"/>
        <w:widowControl w:val="0"/>
        <w:numPr>
          <w:ilvl w:val="1"/>
          <w:numId w:val="2"/>
        </w:numPr>
        <w:spacing w:before="0" w:after="0" w:line="276" w:lineRule="auto"/>
        <w:ind w:left="851" w:right="-17" w:hanging="284"/>
        <w:jc w:val="both"/>
        <w:rPr>
          <w:rFonts w:ascii="Garamond" w:hAnsi="Garamond"/>
          <w:b w:val="0"/>
          <w:sz w:val="22"/>
          <w:szCs w:val="22"/>
        </w:rPr>
      </w:pPr>
      <w:r w:rsidRPr="00AF303C">
        <w:rPr>
          <w:rFonts w:ascii="Garamond" w:hAnsi="Garamond"/>
          <w:b w:val="0"/>
          <w:sz w:val="22"/>
          <w:szCs w:val="22"/>
        </w:rPr>
        <w:t>identifikační údaje Kupujícího</w:t>
      </w:r>
      <w:r>
        <w:rPr>
          <w:rFonts w:ascii="Garamond" w:hAnsi="Garamond"/>
          <w:b w:val="0"/>
          <w:sz w:val="22"/>
          <w:szCs w:val="22"/>
        </w:rPr>
        <w:t>,</w:t>
      </w:r>
    </w:p>
    <w:p w14:paraId="05D304AF" w14:textId="77777777" w:rsidR="00A27BAA" w:rsidRPr="00CF75D2" w:rsidRDefault="00A27BAA" w:rsidP="00A27BAA">
      <w:pPr>
        <w:pStyle w:val="Nadpis2"/>
        <w:widowControl w:val="0"/>
        <w:numPr>
          <w:ilvl w:val="1"/>
          <w:numId w:val="2"/>
        </w:numPr>
        <w:spacing w:before="0" w:after="0" w:line="276" w:lineRule="auto"/>
        <w:ind w:left="851" w:right="-17" w:hanging="284"/>
        <w:jc w:val="both"/>
        <w:rPr>
          <w:rFonts w:ascii="Garamond" w:hAnsi="Garamond"/>
          <w:b w:val="0"/>
          <w:sz w:val="22"/>
          <w:szCs w:val="22"/>
        </w:rPr>
      </w:pPr>
      <w:r w:rsidRPr="00CF75D2">
        <w:rPr>
          <w:rFonts w:ascii="Garamond" w:hAnsi="Garamond"/>
          <w:b w:val="0"/>
          <w:sz w:val="22"/>
          <w:szCs w:val="22"/>
        </w:rPr>
        <w:t>identifikační údaje Prodávajícího,</w:t>
      </w:r>
    </w:p>
    <w:p w14:paraId="0B675DE8" w14:textId="77777777" w:rsidR="00A27BAA" w:rsidRPr="00AF303C" w:rsidRDefault="00A27BAA" w:rsidP="00A27BAA">
      <w:pPr>
        <w:pStyle w:val="Nadpis2"/>
        <w:widowControl w:val="0"/>
        <w:numPr>
          <w:ilvl w:val="1"/>
          <w:numId w:val="2"/>
        </w:numPr>
        <w:spacing w:before="0" w:after="0" w:line="276" w:lineRule="auto"/>
        <w:ind w:left="851" w:right="-17" w:hanging="284"/>
        <w:jc w:val="both"/>
        <w:rPr>
          <w:rFonts w:ascii="Garamond" w:hAnsi="Garamond"/>
          <w:b w:val="0"/>
          <w:sz w:val="22"/>
          <w:szCs w:val="22"/>
        </w:rPr>
      </w:pPr>
      <w:r>
        <w:rPr>
          <w:rFonts w:ascii="Garamond" w:hAnsi="Garamond"/>
          <w:b w:val="0"/>
          <w:sz w:val="22"/>
          <w:szCs w:val="22"/>
        </w:rPr>
        <w:t>d</w:t>
      </w:r>
      <w:r w:rsidRPr="00AF303C">
        <w:rPr>
          <w:rFonts w:ascii="Garamond" w:hAnsi="Garamond"/>
          <w:b w:val="0"/>
          <w:sz w:val="22"/>
          <w:szCs w:val="22"/>
        </w:rPr>
        <w:t>ruh a množství požadovaného Zboží</w:t>
      </w:r>
      <w:r>
        <w:rPr>
          <w:rFonts w:ascii="Garamond" w:hAnsi="Garamond"/>
          <w:b w:val="0"/>
          <w:sz w:val="22"/>
          <w:szCs w:val="22"/>
        </w:rPr>
        <w:t>,</w:t>
      </w:r>
    </w:p>
    <w:p w14:paraId="178A46D4" w14:textId="77777777" w:rsidR="00A27BAA" w:rsidRDefault="00A27BAA" w:rsidP="00A27BAA">
      <w:pPr>
        <w:pStyle w:val="Nadpis2"/>
        <w:widowControl w:val="0"/>
        <w:numPr>
          <w:ilvl w:val="1"/>
          <w:numId w:val="2"/>
        </w:numPr>
        <w:spacing w:before="0" w:after="120" w:line="276" w:lineRule="auto"/>
        <w:ind w:left="851" w:right="-17" w:hanging="284"/>
        <w:jc w:val="both"/>
        <w:rPr>
          <w:rFonts w:ascii="Garamond" w:hAnsi="Garamond"/>
          <w:b w:val="0"/>
          <w:sz w:val="22"/>
          <w:szCs w:val="22"/>
        </w:rPr>
      </w:pPr>
      <w:r w:rsidRPr="00CF75D2">
        <w:rPr>
          <w:rFonts w:ascii="Garamond" w:hAnsi="Garamond"/>
          <w:b w:val="0"/>
          <w:sz w:val="22"/>
          <w:szCs w:val="22"/>
        </w:rPr>
        <w:t>požadavek na uvedení ceny za 1 kg bez DPH požadovaného Zboží.</w:t>
      </w:r>
    </w:p>
    <w:p w14:paraId="2ECBF9AD" w14:textId="6221E99E" w:rsidR="00A27BAA" w:rsidRPr="00DD4CF7" w:rsidRDefault="00A27BAA" w:rsidP="00A27BAA">
      <w:pPr>
        <w:pStyle w:val="Nadpislnku"/>
        <w:spacing w:after="120" w:line="276" w:lineRule="auto"/>
        <w:ind w:left="567" w:hanging="567"/>
        <w:jc w:val="both"/>
        <w:rPr>
          <w:b w:val="0"/>
          <w:sz w:val="22"/>
          <w:szCs w:val="22"/>
        </w:rPr>
      </w:pPr>
      <w:r w:rsidRPr="00B016AC">
        <w:rPr>
          <w:b w:val="0"/>
          <w:sz w:val="22"/>
          <w:szCs w:val="22"/>
        </w:rPr>
        <w:t>5.2.</w:t>
      </w:r>
      <w:r w:rsidRPr="00B016AC">
        <w:rPr>
          <w:b w:val="0"/>
          <w:sz w:val="22"/>
          <w:szCs w:val="22"/>
        </w:rPr>
        <w:tab/>
        <w:t>Prodávající je povinen přijetí informativního e-mailu Kupujícímu potvrdit na uvedený kontakt v</w:t>
      </w:r>
      <w:r w:rsidR="000E5D38">
        <w:rPr>
          <w:b w:val="0"/>
          <w:sz w:val="22"/>
          <w:szCs w:val="22"/>
        </w:rPr>
        <w:t> </w:t>
      </w:r>
      <w:r w:rsidR="003866A4">
        <w:rPr>
          <w:b w:val="0"/>
          <w:sz w:val="22"/>
          <w:szCs w:val="22"/>
        </w:rPr>
        <w:t>čl</w:t>
      </w:r>
      <w:r w:rsidR="000E5D38">
        <w:rPr>
          <w:b w:val="0"/>
          <w:sz w:val="22"/>
          <w:szCs w:val="22"/>
        </w:rPr>
        <w:t>. </w:t>
      </w:r>
      <w:r w:rsidRPr="00B016AC">
        <w:rPr>
          <w:b w:val="0"/>
          <w:sz w:val="22"/>
          <w:szCs w:val="22"/>
        </w:rPr>
        <w:t>8.</w:t>
      </w:r>
      <w:r w:rsidR="003866A4">
        <w:rPr>
          <w:b w:val="0"/>
          <w:sz w:val="22"/>
          <w:szCs w:val="22"/>
        </w:rPr>
        <w:t>6</w:t>
      </w:r>
      <w:r w:rsidRPr="00B016AC">
        <w:rPr>
          <w:b w:val="0"/>
          <w:sz w:val="22"/>
          <w:szCs w:val="22"/>
        </w:rPr>
        <w:t>. Rámcové dohody, a to ve lhůtě nejpozději do 5 pracovních dnů ode dne jeho dojití. Prodávající</w:t>
      </w:r>
      <w:r w:rsidRPr="00DD4CF7">
        <w:rPr>
          <w:b w:val="0"/>
          <w:sz w:val="22"/>
          <w:szCs w:val="22"/>
        </w:rPr>
        <w:t xml:space="preserve"> může na místo odeslání potvrzení o dojití informativního e-mailu odeslat přímo </w:t>
      </w:r>
      <w:r w:rsidRPr="00B016AC">
        <w:rPr>
          <w:b w:val="0"/>
          <w:sz w:val="22"/>
          <w:szCs w:val="22"/>
        </w:rPr>
        <w:t>požadované informace zpět Kupujícímu na uvedenou e-mailovou adresu v</w:t>
      </w:r>
      <w:r w:rsidR="000E5D38">
        <w:rPr>
          <w:b w:val="0"/>
          <w:sz w:val="22"/>
          <w:szCs w:val="22"/>
        </w:rPr>
        <w:t> čl.</w:t>
      </w:r>
      <w:r w:rsidR="000E5D38" w:rsidRPr="00B016AC">
        <w:rPr>
          <w:b w:val="0"/>
          <w:sz w:val="22"/>
          <w:szCs w:val="22"/>
        </w:rPr>
        <w:t xml:space="preserve"> </w:t>
      </w:r>
      <w:r w:rsidRPr="00B016AC">
        <w:rPr>
          <w:b w:val="0"/>
          <w:sz w:val="22"/>
          <w:szCs w:val="22"/>
        </w:rPr>
        <w:t>8.</w:t>
      </w:r>
      <w:r w:rsidR="003866A4">
        <w:rPr>
          <w:b w:val="0"/>
          <w:sz w:val="22"/>
          <w:szCs w:val="22"/>
        </w:rPr>
        <w:t>6</w:t>
      </w:r>
      <w:r w:rsidRPr="00B016AC">
        <w:rPr>
          <w:b w:val="0"/>
          <w:sz w:val="22"/>
          <w:szCs w:val="22"/>
        </w:rPr>
        <w:t>. této Rámcové</w:t>
      </w:r>
      <w:r w:rsidRPr="00DD4CF7">
        <w:rPr>
          <w:b w:val="0"/>
          <w:sz w:val="22"/>
          <w:szCs w:val="22"/>
        </w:rPr>
        <w:t xml:space="preserve"> dohody, a to v téže lhůtě.</w:t>
      </w:r>
    </w:p>
    <w:p w14:paraId="62362056" w14:textId="1CE09A63" w:rsidR="00A27BAA" w:rsidRPr="00DD4CF7" w:rsidRDefault="00A27BAA" w:rsidP="00A27BAA">
      <w:pPr>
        <w:pStyle w:val="Nadpislnku"/>
        <w:spacing w:after="120" w:line="276" w:lineRule="auto"/>
        <w:ind w:left="567" w:hanging="567"/>
        <w:jc w:val="both"/>
        <w:rPr>
          <w:b w:val="0"/>
          <w:sz w:val="22"/>
          <w:szCs w:val="22"/>
        </w:rPr>
      </w:pPr>
      <w:r>
        <w:rPr>
          <w:b w:val="0"/>
          <w:sz w:val="22"/>
          <w:szCs w:val="22"/>
        </w:rPr>
        <w:t>5.3.</w:t>
      </w:r>
      <w:r>
        <w:rPr>
          <w:b w:val="0"/>
          <w:sz w:val="22"/>
          <w:szCs w:val="22"/>
        </w:rPr>
        <w:tab/>
      </w:r>
      <w:r w:rsidRPr="00DD4CF7">
        <w:rPr>
          <w:b w:val="0"/>
          <w:sz w:val="22"/>
          <w:szCs w:val="22"/>
        </w:rPr>
        <w:t xml:space="preserve">Informativní e-mail nezakládá předsmluvní odpovědnost ze strany Kupujícího, neboť slouží pouze k účelu nacenění v něm požadovaného Zboží za 1 Kg bez DPH. Prodávající uvede cenu za 1 kg bez DPH požadovaného </w:t>
      </w:r>
      <w:r w:rsidR="003866A4">
        <w:rPr>
          <w:b w:val="0"/>
          <w:sz w:val="22"/>
          <w:szCs w:val="22"/>
        </w:rPr>
        <w:t>druhu</w:t>
      </w:r>
      <w:r w:rsidR="003866A4" w:rsidRPr="00DD4CF7">
        <w:rPr>
          <w:b w:val="0"/>
          <w:sz w:val="22"/>
          <w:szCs w:val="22"/>
        </w:rPr>
        <w:t xml:space="preserve"> </w:t>
      </w:r>
      <w:r w:rsidRPr="00DD4CF7">
        <w:rPr>
          <w:b w:val="0"/>
          <w:sz w:val="22"/>
          <w:szCs w:val="22"/>
        </w:rPr>
        <w:t>Zboží, je</w:t>
      </w:r>
      <w:r>
        <w:rPr>
          <w:b w:val="0"/>
          <w:sz w:val="22"/>
          <w:szCs w:val="22"/>
        </w:rPr>
        <w:t>jíž</w:t>
      </w:r>
      <w:r w:rsidRPr="00DD4CF7">
        <w:rPr>
          <w:b w:val="0"/>
          <w:sz w:val="22"/>
          <w:szCs w:val="22"/>
        </w:rPr>
        <w:t xml:space="preserve"> výše nemůže být ze strany Prodávajícího v následné Objednávce překročena. Cena uvedená v odpovědi na informativní e-mail</w:t>
      </w:r>
      <w:r w:rsidRPr="00DD4CF7">
        <w:rPr>
          <w:b w:val="0"/>
          <w:color w:val="FF0000"/>
          <w:sz w:val="22"/>
          <w:szCs w:val="22"/>
        </w:rPr>
        <w:t xml:space="preserve"> </w:t>
      </w:r>
      <w:r>
        <w:rPr>
          <w:b w:val="0"/>
          <w:sz w:val="22"/>
          <w:szCs w:val="22"/>
        </w:rPr>
        <w:t xml:space="preserve">nesmí být vyšší než ceny </w:t>
      </w:r>
      <w:r w:rsidRPr="00B016AC">
        <w:rPr>
          <w:b w:val="0"/>
          <w:sz w:val="22"/>
          <w:szCs w:val="22"/>
        </w:rPr>
        <w:t>uvedené v článku VII. této Rámcové dohody. Závazný požadavek na dodávku Zboží (druh a počet)</w:t>
      </w:r>
      <w:r w:rsidRPr="00DD4CF7">
        <w:rPr>
          <w:b w:val="0"/>
          <w:sz w:val="22"/>
          <w:szCs w:val="22"/>
        </w:rPr>
        <w:t xml:space="preserve"> bude uveden až v předmětných Objednávkách.  </w:t>
      </w:r>
    </w:p>
    <w:p w14:paraId="51836FD0" w14:textId="440C822D" w:rsidR="00A27BAA" w:rsidRPr="00DD4CF7" w:rsidRDefault="00A27BAA" w:rsidP="00A27BAA">
      <w:pPr>
        <w:pStyle w:val="Nadpislnku"/>
        <w:spacing w:after="120" w:line="276" w:lineRule="auto"/>
        <w:ind w:left="567" w:hanging="567"/>
        <w:jc w:val="both"/>
        <w:rPr>
          <w:b w:val="0"/>
          <w:sz w:val="22"/>
          <w:szCs w:val="22"/>
        </w:rPr>
      </w:pPr>
      <w:r>
        <w:rPr>
          <w:b w:val="0"/>
          <w:sz w:val="22"/>
          <w:szCs w:val="22"/>
        </w:rPr>
        <w:t>5.4.</w:t>
      </w:r>
      <w:r>
        <w:rPr>
          <w:b w:val="0"/>
          <w:sz w:val="22"/>
          <w:szCs w:val="22"/>
        </w:rPr>
        <w:tab/>
      </w:r>
      <w:r w:rsidRPr="00DD4CF7">
        <w:rPr>
          <w:b w:val="0"/>
          <w:sz w:val="22"/>
          <w:szCs w:val="22"/>
        </w:rPr>
        <w:t>Informativní e-mail a odpověď na informativní e-mail je zasílán z důvodu zjištění aktuálních cen s ohledem na proměnlivou cenu na trhu prvku, z něhož je předmětné Zboží vyráběno (více než 80</w:t>
      </w:r>
      <w:r w:rsidR="00EB424B">
        <w:rPr>
          <w:b w:val="0"/>
          <w:sz w:val="22"/>
          <w:szCs w:val="22"/>
        </w:rPr>
        <w:t> </w:t>
      </w:r>
      <w:r>
        <w:rPr>
          <w:b w:val="0"/>
          <w:sz w:val="22"/>
          <w:szCs w:val="22"/>
        </w:rPr>
        <w:t>% mědi</w:t>
      </w:r>
      <w:r w:rsidRPr="00DD4CF7">
        <w:rPr>
          <w:b w:val="0"/>
          <w:sz w:val="22"/>
          <w:szCs w:val="22"/>
        </w:rPr>
        <w:t>).</w:t>
      </w:r>
    </w:p>
    <w:p w14:paraId="3A655FF8" w14:textId="53C02C7D" w:rsidR="00A27BAA" w:rsidRPr="00DD4CF7" w:rsidRDefault="00A27BAA" w:rsidP="00A27BAA">
      <w:pPr>
        <w:pStyle w:val="Nadpislnku"/>
        <w:spacing w:after="120" w:line="276" w:lineRule="auto"/>
        <w:ind w:left="567" w:hanging="567"/>
        <w:jc w:val="both"/>
        <w:rPr>
          <w:b w:val="0"/>
          <w:sz w:val="22"/>
          <w:szCs w:val="22"/>
        </w:rPr>
      </w:pPr>
      <w:r>
        <w:rPr>
          <w:b w:val="0"/>
          <w:sz w:val="22"/>
          <w:szCs w:val="22"/>
        </w:rPr>
        <w:t>5.5.</w:t>
      </w:r>
      <w:r>
        <w:rPr>
          <w:b w:val="0"/>
          <w:sz w:val="22"/>
          <w:szCs w:val="22"/>
        </w:rPr>
        <w:tab/>
      </w:r>
      <w:r w:rsidRPr="00DD4CF7">
        <w:rPr>
          <w:b w:val="0"/>
          <w:sz w:val="22"/>
          <w:szCs w:val="22"/>
        </w:rPr>
        <w:t xml:space="preserve">Kupující se zavazuje odeslat Objednávku Prodávajícímu na e-mail uvedený v čl. </w:t>
      </w:r>
      <w:r>
        <w:rPr>
          <w:b w:val="0"/>
          <w:sz w:val="22"/>
          <w:szCs w:val="22"/>
        </w:rPr>
        <w:t>8</w:t>
      </w:r>
      <w:r w:rsidRPr="00DD4CF7">
        <w:rPr>
          <w:b w:val="0"/>
          <w:sz w:val="22"/>
          <w:szCs w:val="22"/>
        </w:rPr>
        <w:t>.</w:t>
      </w:r>
      <w:r w:rsidR="00FF5013">
        <w:rPr>
          <w:b w:val="0"/>
          <w:sz w:val="22"/>
          <w:szCs w:val="22"/>
        </w:rPr>
        <w:t>5</w:t>
      </w:r>
      <w:r>
        <w:rPr>
          <w:b w:val="0"/>
          <w:sz w:val="22"/>
          <w:szCs w:val="22"/>
        </w:rPr>
        <w:t>.</w:t>
      </w:r>
      <w:r w:rsidRPr="00DD4CF7">
        <w:rPr>
          <w:b w:val="0"/>
          <w:sz w:val="22"/>
          <w:szCs w:val="22"/>
        </w:rPr>
        <w:t xml:space="preserve"> Rámcové dohody, a to ve lhůtě nejpozději do 5 pracovních dnů ode dne dojití řádně vyplněné </w:t>
      </w:r>
      <w:r>
        <w:rPr>
          <w:b w:val="0"/>
          <w:sz w:val="22"/>
          <w:szCs w:val="22"/>
        </w:rPr>
        <w:t xml:space="preserve">odpovědi na </w:t>
      </w:r>
      <w:r w:rsidRPr="00DD4CF7">
        <w:rPr>
          <w:b w:val="0"/>
          <w:sz w:val="22"/>
          <w:szCs w:val="22"/>
        </w:rPr>
        <w:t xml:space="preserve">informativní </w:t>
      </w:r>
      <w:r w:rsidR="00826820">
        <w:rPr>
          <w:b w:val="0"/>
          <w:sz w:val="22"/>
          <w:szCs w:val="22"/>
        </w:rPr>
        <w:br/>
      </w:r>
      <w:r w:rsidRPr="00DD4CF7">
        <w:rPr>
          <w:b w:val="0"/>
          <w:sz w:val="22"/>
          <w:szCs w:val="22"/>
        </w:rPr>
        <w:t>e-mail Kupujícímu.</w:t>
      </w:r>
    </w:p>
    <w:p w14:paraId="5E1F8C07" w14:textId="77777777" w:rsidR="00A27BAA" w:rsidRPr="00DD4CF7" w:rsidRDefault="00A27BAA" w:rsidP="00A27BAA">
      <w:pPr>
        <w:pStyle w:val="Nadpislnku"/>
        <w:spacing w:after="60" w:line="276" w:lineRule="auto"/>
        <w:ind w:left="567" w:hanging="567"/>
        <w:jc w:val="both"/>
        <w:rPr>
          <w:b w:val="0"/>
          <w:sz w:val="22"/>
          <w:szCs w:val="22"/>
        </w:rPr>
      </w:pPr>
      <w:r>
        <w:rPr>
          <w:b w:val="0"/>
          <w:sz w:val="22"/>
          <w:szCs w:val="22"/>
        </w:rPr>
        <w:t>5.6.</w:t>
      </w:r>
      <w:r>
        <w:rPr>
          <w:b w:val="0"/>
          <w:sz w:val="22"/>
          <w:szCs w:val="22"/>
        </w:rPr>
        <w:tab/>
      </w:r>
      <w:r w:rsidRPr="00DD4CF7">
        <w:rPr>
          <w:b w:val="0"/>
          <w:sz w:val="22"/>
          <w:szCs w:val="22"/>
        </w:rPr>
        <w:t xml:space="preserve">Objednávka bude mít minimálně tyto náležitosti:  </w:t>
      </w:r>
    </w:p>
    <w:p w14:paraId="7B4BC7B3" w14:textId="77777777" w:rsidR="00A27BAA" w:rsidRPr="00BC139A" w:rsidRDefault="00A27BAA" w:rsidP="00A27BAA">
      <w:pPr>
        <w:pStyle w:val="Odstavecseseznamem"/>
        <w:numPr>
          <w:ilvl w:val="1"/>
          <w:numId w:val="5"/>
        </w:numPr>
        <w:spacing w:line="276" w:lineRule="auto"/>
        <w:ind w:left="851" w:hanging="284"/>
        <w:jc w:val="both"/>
        <w:rPr>
          <w:rFonts w:ascii="Garamond" w:hAnsi="Garamond"/>
          <w:sz w:val="22"/>
          <w:szCs w:val="22"/>
        </w:rPr>
      </w:pPr>
      <w:r w:rsidRPr="00BC139A">
        <w:rPr>
          <w:rFonts w:ascii="Garamond" w:hAnsi="Garamond" w:cs="Arial"/>
          <w:sz w:val="22"/>
          <w:szCs w:val="22"/>
        </w:rPr>
        <w:t xml:space="preserve">název Rámcové </w:t>
      </w:r>
      <w:r>
        <w:rPr>
          <w:rFonts w:ascii="Garamond" w:hAnsi="Garamond" w:cs="Arial"/>
          <w:sz w:val="22"/>
          <w:szCs w:val="22"/>
        </w:rPr>
        <w:t>dohody</w:t>
      </w:r>
      <w:r w:rsidRPr="00BC139A">
        <w:rPr>
          <w:rFonts w:ascii="Garamond" w:hAnsi="Garamond" w:cs="Arial"/>
          <w:sz w:val="22"/>
          <w:szCs w:val="22"/>
        </w:rPr>
        <w:t>,</w:t>
      </w:r>
    </w:p>
    <w:p w14:paraId="25391218" w14:textId="77777777" w:rsidR="00A27BAA" w:rsidRPr="00BC139A" w:rsidRDefault="00A27BAA" w:rsidP="00A27BAA">
      <w:pPr>
        <w:pStyle w:val="Odstavecseseznamem"/>
        <w:numPr>
          <w:ilvl w:val="1"/>
          <w:numId w:val="5"/>
        </w:numPr>
        <w:spacing w:line="276" w:lineRule="auto"/>
        <w:ind w:left="851" w:hanging="284"/>
        <w:jc w:val="both"/>
        <w:rPr>
          <w:rFonts w:ascii="Garamond" w:hAnsi="Garamond"/>
          <w:sz w:val="22"/>
          <w:szCs w:val="22"/>
        </w:rPr>
      </w:pPr>
      <w:r w:rsidRPr="00BC139A">
        <w:rPr>
          <w:rFonts w:ascii="Garamond" w:hAnsi="Garamond" w:cs="Arial"/>
          <w:sz w:val="22"/>
          <w:szCs w:val="22"/>
        </w:rPr>
        <w:t xml:space="preserve">identifikační údaje Kupujícího, </w:t>
      </w:r>
    </w:p>
    <w:p w14:paraId="1977E422" w14:textId="77777777" w:rsidR="00A27BAA" w:rsidRPr="00BC139A" w:rsidRDefault="00A27BAA" w:rsidP="00A27BAA">
      <w:pPr>
        <w:pStyle w:val="Odstavecseseznamem"/>
        <w:numPr>
          <w:ilvl w:val="1"/>
          <w:numId w:val="5"/>
        </w:numPr>
        <w:spacing w:line="276" w:lineRule="auto"/>
        <w:ind w:left="851" w:hanging="284"/>
        <w:jc w:val="both"/>
        <w:rPr>
          <w:rFonts w:ascii="Garamond" w:hAnsi="Garamond"/>
          <w:sz w:val="22"/>
          <w:szCs w:val="22"/>
        </w:rPr>
      </w:pPr>
      <w:r w:rsidRPr="00BC139A">
        <w:rPr>
          <w:rFonts w:ascii="Garamond" w:hAnsi="Garamond" w:cs="Arial"/>
          <w:sz w:val="22"/>
          <w:szCs w:val="22"/>
        </w:rPr>
        <w:t xml:space="preserve">identifikaci konečného příjemce v rámci </w:t>
      </w:r>
      <w:r>
        <w:rPr>
          <w:rFonts w:ascii="Garamond" w:hAnsi="Garamond" w:cs="Arial"/>
          <w:sz w:val="22"/>
          <w:szCs w:val="22"/>
        </w:rPr>
        <w:t>Kupujícího</w:t>
      </w:r>
      <w:r w:rsidRPr="00BC139A">
        <w:rPr>
          <w:rFonts w:ascii="Garamond" w:hAnsi="Garamond" w:cs="Arial"/>
          <w:sz w:val="22"/>
          <w:szCs w:val="22"/>
        </w:rPr>
        <w:t xml:space="preserve"> (místo odevzdání předmětu </w:t>
      </w:r>
      <w:r>
        <w:rPr>
          <w:rFonts w:ascii="Garamond" w:hAnsi="Garamond" w:cs="Arial"/>
          <w:sz w:val="22"/>
          <w:szCs w:val="22"/>
        </w:rPr>
        <w:t>Objednávky</w:t>
      </w:r>
      <w:r w:rsidRPr="00BC139A">
        <w:rPr>
          <w:rFonts w:ascii="Garamond" w:hAnsi="Garamond" w:cs="Arial"/>
          <w:sz w:val="22"/>
          <w:szCs w:val="22"/>
        </w:rPr>
        <w:t xml:space="preserve"> Kupujícímu) vč. uvedení kontaktní osoby pro odevzdání a převzetí,</w:t>
      </w:r>
    </w:p>
    <w:p w14:paraId="2777B5C8" w14:textId="77777777" w:rsidR="00A27BAA" w:rsidRPr="00BC139A" w:rsidRDefault="00A27BAA" w:rsidP="00A27BAA">
      <w:pPr>
        <w:pStyle w:val="Odstavecseseznamem"/>
        <w:numPr>
          <w:ilvl w:val="1"/>
          <w:numId w:val="5"/>
        </w:numPr>
        <w:tabs>
          <w:tab w:val="left" w:pos="851"/>
          <w:tab w:val="left" w:pos="993"/>
          <w:tab w:val="left" w:pos="1276"/>
        </w:tabs>
        <w:spacing w:line="276" w:lineRule="auto"/>
        <w:ind w:left="709" w:hanging="142"/>
        <w:jc w:val="both"/>
        <w:rPr>
          <w:rFonts w:ascii="Garamond" w:hAnsi="Garamond"/>
          <w:sz w:val="22"/>
          <w:szCs w:val="22"/>
        </w:rPr>
      </w:pPr>
      <w:r w:rsidRPr="00BC139A">
        <w:rPr>
          <w:rFonts w:ascii="Garamond" w:hAnsi="Garamond" w:cs="Arial"/>
          <w:sz w:val="22"/>
          <w:szCs w:val="22"/>
        </w:rPr>
        <w:t>identifikaci Prodávajícího,</w:t>
      </w:r>
    </w:p>
    <w:p w14:paraId="3D83C04B" w14:textId="35D8C1A1" w:rsidR="00A27BAA" w:rsidRPr="000E5D38" w:rsidRDefault="00A27BAA">
      <w:pPr>
        <w:pStyle w:val="Odstavecseseznamem"/>
        <w:numPr>
          <w:ilvl w:val="1"/>
          <w:numId w:val="5"/>
        </w:numPr>
        <w:spacing w:line="276" w:lineRule="auto"/>
        <w:ind w:left="851" w:hanging="284"/>
        <w:jc w:val="both"/>
        <w:rPr>
          <w:rFonts w:ascii="Garamond" w:hAnsi="Garamond"/>
          <w:sz w:val="22"/>
          <w:szCs w:val="22"/>
        </w:rPr>
      </w:pPr>
      <w:r w:rsidRPr="000E5D38">
        <w:rPr>
          <w:rFonts w:ascii="Garamond" w:hAnsi="Garamond" w:cs="Arial"/>
          <w:sz w:val="22"/>
          <w:szCs w:val="22"/>
        </w:rPr>
        <w:t>požadovaný druh Zboží, množství, cena, doba dodání (nejpozději do 56 dnů</w:t>
      </w:r>
      <w:r w:rsidR="0055595B" w:rsidRPr="000E5D38">
        <w:rPr>
          <w:rFonts w:ascii="Garamond" w:hAnsi="Garamond" w:cs="Arial"/>
          <w:sz w:val="22"/>
          <w:szCs w:val="22"/>
        </w:rPr>
        <w:t>, není-li stanoveno jinak</w:t>
      </w:r>
      <w:r w:rsidRPr="000E5D38">
        <w:rPr>
          <w:rFonts w:ascii="Garamond" w:hAnsi="Garamond" w:cs="Arial"/>
          <w:sz w:val="22"/>
          <w:szCs w:val="22"/>
        </w:rPr>
        <w:t>),</w:t>
      </w:r>
    </w:p>
    <w:p w14:paraId="0274C628" w14:textId="77777777" w:rsidR="00A27BAA" w:rsidRPr="00BC139A" w:rsidRDefault="00A27BAA" w:rsidP="00CC0C8D">
      <w:pPr>
        <w:pStyle w:val="Odstavecseseznamem"/>
        <w:numPr>
          <w:ilvl w:val="1"/>
          <w:numId w:val="5"/>
        </w:numPr>
        <w:spacing w:line="276" w:lineRule="auto"/>
        <w:ind w:left="851" w:hanging="284"/>
        <w:jc w:val="both"/>
        <w:rPr>
          <w:rFonts w:ascii="Garamond" w:hAnsi="Garamond"/>
          <w:sz w:val="22"/>
          <w:szCs w:val="22"/>
        </w:rPr>
      </w:pPr>
      <w:r w:rsidRPr="00BC139A">
        <w:rPr>
          <w:rFonts w:ascii="Garamond" w:eastAsia="MS Mincho" w:hAnsi="Garamond" w:cs="Arial"/>
          <w:sz w:val="22"/>
          <w:szCs w:val="22"/>
        </w:rPr>
        <w:t>fakturační adresa, na kterou bude zaslána faktura vystavená Prodávajícím</w:t>
      </w:r>
      <w:r>
        <w:rPr>
          <w:rFonts w:ascii="Garamond" w:eastAsia="MS Mincho" w:hAnsi="Garamond" w:cs="Arial"/>
          <w:sz w:val="22"/>
          <w:szCs w:val="22"/>
        </w:rPr>
        <w:t>,</w:t>
      </w:r>
    </w:p>
    <w:p w14:paraId="54E295E4" w14:textId="1FB3EFE3" w:rsidR="00A27BAA" w:rsidRDefault="00A27BAA" w:rsidP="00A27BAA">
      <w:pPr>
        <w:pStyle w:val="Odstavecseseznamem"/>
        <w:numPr>
          <w:ilvl w:val="1"/>
          <w:numId w:val="5"/>
        </w:numPr>
        <w:tabs>
          <w:tab w:val="left" w:pos="851"/>
          <w:tab w:val="left" w:pos="1134"/>
        </w:tabs>
        <w:spacing w:line="276" w:lineRule="auto"/>
        <w:ind w:left="851" w:hanging="284"/>
        <w:jc w:val="both"/>
        <w:rPr>
          <w:rFonts w:ascii="Garamond" w:hAnsi="Garamond"/>
          <w:sz w:val="22"/>
          <w:szCs w:val="22"/>
        </w:rPr>
      </w:pPr>
      <w:r w:rsidRPr="00807779">
        <w:rPr>
          <w:rFonts w:ascii="Garamond" w:hAnsi="Garamond"/>
          <w:b/>
          <w:sz w:val="22"/>
          <w:szCs w:val="22"/>
        </w:rPr>
        <w:t>doložka:</w:t>
      </w:r>
      <w:r>
        <w:rPr>
          <w:rFonts w:ascii="Garamond" w:hAnsi="Garamond"/>
          <w:sz w:val="22"/>
          <w:szCs w:val="22"/>
        </w:rPr>
        <w:t xml:space="preserve"> „</w:t>
      </w:r>
      <w:r w:rsidRPr="00BC139A">
        <w:rPr>
          <w:rFonts w:ascii="Garamond" w:hAnsi="Garamond"/>
          <w:sz w:val="22"/>
          <w:szCs w:val="22"/>
        </w:rPr>
        <w:t xml:space="preserve">Vzhledem k výrobní přesnosti výše uvedeného druhu Zboží je připuštěna max. </w:t>
      </w:r>
      <w:r>
        <w:rPr>
          <w:rFonts w:ascii="Garamond" w:hAnsi="Garamond"/>
          <w:sz w:val="22"/>
          <w:szCs w:val="22"/>
        </w:rPr>
        <w:t xml:space="preserve"> </w:t>
      </w:r>
      <w:r w:rsidRPr="00BC139A">
        <w:rPr>
          <w:rFonts w:ascii="Garamond" w:hAnsi="Garamond"/>
          <w:sz w:val="22"/>
          <w:szCs w:val="22"/>
        </w:rPr>
        <w:t xml:space="preserve">možná odchylka ±5 % z požadovaného množství. Skutečně dodané množství požadovaného Zboží bude uvedeno v protokolu o převzetí Zboží, který bude </w:t>
      </w:r>
      <w:r>
        <w:rPr>
          <w:rFonts w:ascii="Garamond" w:hAnsi="Garamond"/>
          <w:sz w:val="22"/>
          <w:szCs w:val="22"/>
        </w:rPr>
        <w:t xml:space="preserve">následně </w:t>
      </w:r>
      <w:r w:rsidRPr="00BC139A">
        <w:rPr>
          <w:rFonts w:ascii="Garamond" w:hAnsi="Garamond"/>
          <w:sz w:val="22"/>
          <w:szCs w:val="22"/>
        </w:rPr>
        <w:t>nedílnou součástí faktury.</w:t>
      </w:r>
      <w:r>
        <w:rPr>
          <w:rFonts w:ascii="Garamond" w:hAnsi="Garamond"/>
          <w:sz w:val="22"/>
          <w:szCs w:val="22"/>
        </w:rPr>
        <w:t xml:space="preserve"> </w:t>
      </w:r>
      <w:r w:rsidRPr="00BE58B7">
        <w:rPr>
          <w:rFonts w:ascii="Garamond" w:hAnsi="Garamond"/>
          <w:snapToGrid w:val="0"/>
          <w:sz w:val="22"/>
          <w:szCs w:val="22"/>
        </w:rPr>
        <w:t>Po řádném dodání Zboží, tj. po podpisu protokolu o převzetí Zboží, vystaví Prodávající daňový doklad – fakturu, jejíž náležitosti stanovuje Rámcová dohoda. Údaje uvedené ve vystavené faktuře</w:t>
      </w:r>
      <w:r w:rsidR="00826820">
        <w:rPr>
          <w:rFonts w:ascii="Garamond" w:hAnsi="Garamond"/>
          <w:snapToGrid w:val="0"/>
          <w:sz w:val="22"/>
          <w:szCs w:val="22"/>
        </w:rPr>
        <w:br/>
      </w:r>
      <w:r w:rsidRPr="00BE58B7">
        <w:rPr>
          <w:rFonts w:ascii="Garamond" w:hAnsi="Garamond"/>
          <w:snapToGrid w:val="0"/>
          <w:sz w:val="22"/>
          <w:szCs w:val="22"/>
        </w:rPr>
        <w:t>a v protokolu o převzetí Zboží budou odpovídat skutečně dodanému množství Zboží</w:t>
      </w:r>
      <w:r>
        <w:rPr>
          <w:rFonts w:ascii="Garamond" w:hAnsi="Garamond"/>
          <w:sz w:val="22"/>
          <w:szCs w:val="22"/>
        </w:rPr>
        <w:t>“,</w:t>
      </w:r>
      <w:r w:rsidRPr="00BC139A">
        <w:rPr>
          <w:rFonts w:ascii="Garamond" w:hAnsi="Garamond"/>
          <w:sz w:val="22"/>
          <w:szCs w:val="22"/>
        </w:rPr>
        <w:t xml:space="preserve"> </w:t>
      </w:r>
    </w:p>
    <w:p w14:paraId="139D2FDD" w14:textId="77777777" w:rsidR="00A27BAA" w:rsidRPr="006E336F" w:rsidRDefault="00A27BAA" w:rsidP="00A27BAA">
      <w:pPr>
        <w:pStyle w:val="Odstavecseseznamem"/>
        <w:numPr>
          <w:ilvl w:val="1"/>
          <w:numId w:val="5"/>
        </w:numPr>
        <w:spacing w:after="120" w:line="276" w:lineRule="auto"/>
        <w:ind w:left="851" w:hanging="284"/>
        <w:jc w:val="both"/>
        <w:rPr>
          <w:rFonts w:ascii="Garamond" w:hAnsi="Garamond"/>
          <w:sz w:val="22"/>
          <w:szCs w:val="22"/>
        </w:rPr>
      </w:pPr>
      <w:r w:rsidRPr="00E56BA5">
        <w:rPr>
          <w:rFonts w:ascii="Garamond" w:hAnsi="Garamond"/>
          <w:b/>
          <w:snapToGrid w:val="0"/>
          <w:sz w:val="22"/>
          <w:szCs w:val="22"/>
        </w:rPr>
        <w:t>doložka:</w:t>
      </w:r>
      <w:r>
        <w:rPr>
          <w:rFonts w:ascii="Garamond" w:hAnsi="Garamond"/>
          <w:snapToGrid w:val="0"/>
          <w:sz w:val="22"/>
          <w:szCs w:val="22"/>
        </w:rPr>
        <w:t xml:space="preserve"> </w:t>
      </w:r>
      <w:r w:rsidR="00CF6E0C">
        <w:rPr>
          <w:rFonts w:ascii="Garamond" w:hAnsi="Garamond"/>
          <w:snapToGrid w:val="0"/>
          <w:sz w:val="22"/>
          <w:szCs w:val="22"/>
        </w:rPr>
        <w:t>„</w:t>
      </w:r>
      <w:r>
        <w:rPr>
          <w:rFonts w:ascii="Garamond" w:hAnsi="Garamond"/>
          <w:snapToGrid w:val="0"/>
          <w:sz w:val="22"/>
          <w:szCs w:val="22"/>
        </w:rPr>
        <w:t>Prodávající/dodavatel</w:t>
      </w:r>
      <w:r w:rsidRPr="006E336F">
        <w:rPr>
          <w:rFonts w:ascii="Garamond" w:hAnsi="Garamond"/>
          <w:snapToGrid w:val="0"/>
          <w:sz w:val="22"/>
          <w:szCs w:val="22"/>
        </w:rPr>
        <w:t xml:space="preserve"> bere na vědomí, že </w:t>
      </w:r>
      <w:r>
        <w:rPr>
          <w:rFonts w:ascii="Garamond" w:hAnsi="Garamond"/>
          <w:snapToGrid w:val="0"/>
          <w:sz w:val="22"/>
          <w:szCs w:val="22"/>
        </w:rPr>
        <w:t>Kupující/O</w:t>
      </w:r>
      <w:r w:rsidRPr="006E336F">
        <w:rPr>
          <w:rFonts w:ascii="Garamond" w:hAnsi="Garamond"/>
          <w:snapToGrid w:val="0"/>
          <w:sz w:val="22"/>
          <w:szCs w:val="22"/>
        </w:rPr>
        <w:t>bjednatel je subjektem povinným zveřejňovat smlouvy dle zákona č. 340/2015 Sb.,</w:t>
      </w:r>
      <w:r>
        <w:rPr>
          <w:rFonts w:ascii="Garamond" w:hAnsi="Garamond"/>
          <w:snapToGrid w:val="0"/>
          <w:sz w:val="22"/>
          <w:szCs w:val="22"/>
        </w:rPr>
        <w:t xml:space="preserve"> a že tuto O</w:t>
      </w:r>
      <w:r w:rsidRPr="006E336F">
        <w:rPr>
          <w:rFonts w:ascii="Garamond" w:hAnsi="Garamond"/>
          <w:snapToGrid w:val="0"/>
          <w:sz w:val="22"/>
          <w:szCs w:val="22"/>
        </w:rPr>
        <w:t>bjednávku</w:t>
      </w:r>
      <w:r>
        <w:rPr>
          <w:rFonts w:ascii="Garamond" w:hAnsi="Garamond"/>
          <w:snapToGrid w:val="0"/>
          <w:sz w:val="22"/>
          <w:szCs w:val="22"/>
        </w:rPr>
        <w:t xml:space="preserve"> (smlouvu)</w:t>
      </w:r>
      <w:r w:rsidRPr="006E336F">
        <w:rPr>
          <w:rFonts w:ascii="Garamond" w:hAnsi="Garamond"/>
          <w:snapToGrid w:val="0"/>
          <w:sz w:val="22"/>
          <w:szCs w:val="22"/>
        </w:rPr>
        <w:t xml:space="preserve"> včetně její </w:t>
      </w:r>
      <w:r w:rsidRPr="006E336F">
        <w:rPr>
          <w:rFonts w:ascii="Garamond" w:hAnsi="Garamond"/>
          <w:snapToGrid w:val="0"/>
          <w:sz w:val="22"/>
          <w:szCs w:val="22"/>
        </w:rPr>
        <w:lastRenderedPageBreak/>
        <w:t xml:space="preserve">akceptace uveřejní v registru smluv. Tato </w:t>
      </w:r>
      <w:r>
        <w:rPr>
          <w:rFonts w:ascii="Garamond" w:hAnsi="Garamond"/>
          <w:snapToGrid w:val="0"/>
          <w:sz w:val="22"/>
          <w:szCs w:val="22"/>
        </w:rPr>
        <w:t xml:space="preserve">Objednávka (smlouva) </w:t>
      </w:r>
      <w:r w:rsidRPr="006E336F">
        <w:rPr>
          <w:rFonts w:ascii="Garamond" w:hAnsi="Garamond"/>
          <w:snapToGrid w:val="0"/>
          <w:sz w:val="22"/>
          <w:szCs w:val="22"/>
        </w:rPr>
        <w:t>nabývá platnosti dnem jejího uzavření a účinnosti dnem zveřejnění v registru smluv</w:t>
      </w:r>
      <w:r w:rsidR="00CF6E0C">
        <w:rPr>
          <w:rFonts w:ascii="Garamond" w:hAnsi="Garamond"/>
          <w:snapToGrid w:val="0"/>
          <w:sz w:val="22"/>
          <w:szCs w:val="22"/>
        </w:rPr>
        <w:t>“</w:t>
      </w:r>
      <w:r w:rsidRPr="006E336F">
        <w:rPr>
          <w:rFonts w:ascii="Garamond" w:hAnsi="Garamond"/>
          <w:snapToGrid w:val="0"/>
          <w:sz w:val="22"/>
          <w:szCs w:val="22"/>
        </w:rPr>
        <w:t>.</w:t>
      </w:r>
    </w:p>
    <w:p w14:paraId="1041E836" w14:textId="7F5246D7" w:rsidR="00A27BAA" w:rsidRPr="00DD4CF7" w:rsidRDefault="00A27BAA" w:rsidP="00A27BAA">
      <w:pPr>
        <w:pStyle w:val="Nadpislnku"/>
        <w:spacing w:after="120" w:line="276" w:lineRule="auto"/>
        <w:ind w:left="567" w:hanging="567"/>
        <w:jc w:val="both"/>
        <w:rPr>
          <w:b w:val="0"/>
          <w:snapToGrid w:val="0"/>
          <w:sz w:val="22"/>
          <w:szCs w:val="22"/>
        </w:rPr>
      </w:pPr>
      <w:r>
        <w:rPr>
          <w:b w:val="0"/>
          <w:snapToGrid w:val="0"/>
          <w:sz w:val="22"/>
          <w:szCs w:val="22"/>
        </w:rPr>
        <w:t>5.7.</w:t>
      </w:r>
      <w:r>
        <w:rPr>
          <w:b w:val="0"/>
          <w:snapToGrid w:val="0"/>
          <w:sz w:val="22"/>
          <w:szCs w:val="22"/>
        </w:rPr>
        <w:tab/>
      </w:r>
      <w:r w:rsidRPr="00DD4CF7">
        <w:rPr>
          <w:b w:val="0"/>
          <w:snapToGrid w:val="0"/>
          <w:sz w:val="22"/>
          <w:szCs w:val="22"/>
        </w:rPr>
        <w:t>Uvedené ceny v Objednávkách za jednotlivé druhy Zboží nesměj</w:t>
      </w:r>
      <w:r>
        <w:rPr>
          <w:b w:val="0"/>
          <w:snapToGrid w:val="0"/>
          <w:sz w:val="22"/>
          <w:szCs w:val="22"/>
        </w:rPr>
        <w:t xml:space="preserve">í překročit výši cen uvedených </w:t>
      </w:r>
      <w:r w:rsidRPr="00B016AC">
        <w:rPr>
          <w:b w:val="0"/>
          <w:snapToGrid w:val="0"/>
          <w:sz w:val="22"/>
          <w:szCs w:val="22"/>
        </w:rPr>
        <w:t>v článku VII. Rámcové dohody a ceny uvedené v odpovědi na informativní e-mail Kupujícího.</w:t>
      </w:r>
    </w:p>
    <w:p w14:paraId="4B761890" w14:textId="1274B453" w:rsidR="00A27BAA" w:rsidRPr="00DD4CF7" w:rsidRDefault="00A27BAA" w:rsidP="00A27BAA">
      <w:pPr>
        <w:pStyle w:val="Nadpislnku"/>
        <w:spacing w:after="120" w:line="276" w:lineRule="auto"/>
        <w:ind w:left="567" w:hanging="567"/>
        <w:jc w:val="both"/>
        <w:rPr>
          <w:b w:val="0"/>
          <w:sz w:val="22"/>
          <w:szCs w:val="22"/>
        </w:rPr>
      </w:pPr>
      <w:r>
        <w:rPr>
          <w:b w:val="0"/>
          <w:sz w:val="22"/>
          <w:szCs w:val="22"/>
        </w:rPr>
        <w:t>5.8.</w:t>
      </w:r>
      <w:r>
        <w:rPr>
          <w:b w:val="0"/>
          <w:sz w:val="22"/>
          <w:szCs w:val="22"/>
        </w:rPr>
        <w:tab/>
      </w:r>
      <w:r w:rsidRPr="00DD4CF7">
        <w:rPr>
          <w:b w:val="0"/>
          <w:sz w:val="22"/>
          <w:szCs w:val="22"/>
        </w:rPr>
        <w:t xml:space="preserve">Prodávající zašle zpět Kupujícímu řádně potvrzenou (datum, uvedení jména a příjmení, podpis a </w:t>
      </w:r>
      <w:r w:rsidRPr="00B016AC">
        <w:rPr>
          <w:b w:val="0"/>
          <w:sz w:val="22"/>
          <w:szCs w:val="22"/>
        </w:rPr>
        <w:t>otisk razítka) Objednávku na e-mailovou adresu uvedenou v </w:t>
      </w:r>
      <w:r w:rsidR="002776DC">
        <w:rPr>
          <w:b w:val="0"/>
          <w:sz w:val="22"/>
          <w:szCs w:val="22"/>
        </w:rPr>
        <w:t>čl.</w:t>
      </w:r>
      <w:r w:rsidR="002776DC" w:rsidRPr="00B016AC">
        <w:rPr>
          <w:b w:val="0"/>
          <w:sz w:val="22"/>
          <w:szCs w:val="22"/>
        </w:rPr>
        <w:t xml:space="preserve"> </w:t>
      </w:r>
      <w:r w:rsidRPr="00B016AC">
        <w:rPr>
          <w:b w:val="0"/>
          <w:sz w:val="22"/>
          <w:szCs w:val="22"/>
        </w:rPr>
        <w:t>8.</w:t>
      </w:r>
      <w:r w:rsidR="002776DC">
        <w:rPr>
          <w:b w:val="0"/>
          <w:sz w:val="22"/>
          <w:szCs w:val="22"/>
        </w:rPr>
        <w:t>6</w:t>
      </w:r>
      <w:r w:rsidRPr="00B016AC">
        <w:rPr>
          <w:b w:val="0"/>
          <w:sz w:val="22"/>
          <w:szCs w:val="22"/>
        </w:rPr>
        <w:t>. této Rámcové dohody, a to</w:t>
      </w:r>
      <w:r w:rsidRPr="00DD4CF7">
        <w:rPr>
          <w:b w:val="0"/>
          <w:sz w:val="22"/>
          <w:szCs w:val="22"/>
        </w:rPr>
        <w:t xml:space="preserve"> ve lhůtě 5 pracovních dnů ode dne doručení Objednávky Prodávajícímu.</w:t>
      </w:r>
    </w:p>
    <w:p w14:paraId="0C9927F4" w14:textId="10BDBBFC" w:rsidR="00A27BAA" w:rsidRPr="00DD4CF7" w:rsidRDefault="00A27BAA" w:rsidP="00A27BAA">
      <w:pPr>
        <w:pStyle w:val="Nadpislnku"/>
        <w:spacing w:after="120" w:line="276" w:lineRule="auto"/>
        <w:ind w:left="567" w:hanging="567"/>
        <w:jc w:val="both"/>
        <w:rPr>
          <w:b w:val="0"/>
          <w:sz w:val="22"/>
          <w:szCs w:val="22"/>
        </w:rPr>
      </w:pPr>
      <w:r>
        <w:rPr>
          <w:b w:val="0"/>
          <w:sz w:val="22"/>
          <w:szCs w:val="22"/>
        </w:rPr>
        <w:t>5.9.</w:t>
      </w:r>
      <w:r>
        <w:rPr>
          <w:b w:val="0"/>
          <w:sz w:val="22"/>
          <w:szCs w:val="22"/>
        </w:rPr>
        <w:tab/>
      </w:r>
      <w:r w:rsidRPr="00DD4CF7">
        <w:rPr>
          <w:b w:val="0"/>
          <w:sz w:val="22"/>
          <w:szCs w:val="22"/>
        </w:rPr>
        <w:t xml:space="preserve">Prodávající je oprávněn neodeslat potvrzenou Objednávku, pokud </w:t>
      </w:r>
      <w:r w:rsidRPr="00B016AC">
        <w:rPr>
          <w:b w:val="0"/>
          <w:sz w:val="22"/>
          <w:szCs w:val="22"/>
        </w:rPr>
        <w:t>neobsahuje údaje stanovené v</w:t>
      </w:r>
      <w:r w:rsidR="000E5D38">
        <w:rPr>
          <w:b w:val="0"/>
          <w:sz w:val="22"/>
          <w:szCs w:val="22"/>
        </w:rPr>
        <w:t> čl.</w:t>
      </w:r>
      <w:r w:rsidR="000E5D38" w:rsidRPr="00B016AC">
        <w:rPr>
          <w:b w:val="0"/>
          <w:sz w:val="22"/>
          <w:szCs w:val="22"/>
        </w:rPr>
        <w:t xml:space="preserve"> </w:t>
      </w:r>
      <w:r w:rsidRPr="00B016AC">
        <w:rPr>
          <w:b w:val="0"/>
          <w:sz w:val="22"/>
          <w:szCs w:val="22"/>
        </w:rPr>
        <w:t>5.6. Rámcové dohody.</w:t>
      </w:r>
    </w:p>
    <w:p w14:paraId="6A9E74BC" w14:textId="22367E57" w:rsidR="00A27BAA" w:rsidRPr="00F23BE2" w:rsidRDefault="00A27BAA" w:rsidP="00A27BAA">
      <w:pPr>
        <w:pStyle w:val="Nadpislnku"/>
        <w:spacing w:after="120" w:line="276" w:lineRule="auto"/>
        <w:ind w:left="567" w:hanging="567"/>
        <w:jc w:val="both"/>
        <w:rPr>
          <w:b w:val="0"/>
          <w:sz w:val="22"/>
          <w:szCs w:val="22"/>
        </w:rPr>
      </w:pPr>
      <w:r>
        <w:rPr>
          <w:b w:val="0"/>
          <w:sz w:val="22"/>
          <w:szCs w:val="22"/>
        </w:rPr>
        <w:t>5.10.</w:t>
      </w:r>
      <w:r>
        <w:rPr>
          <w:b w:val="0"/>
          <w:sz w:val="22"/>
          <w:szCs w:val="22"/>
        </w:rPr>
        <w:tab/>
        <w:t>Odeslání</w:t>
      </w:r>
      <w:r w:rsidRPr="00F23BE2">
        <w:rPr>
          <w:b w:val="0"/>
          <w:sz w:val="22"/>
          <w:szCs w:val="22"/>
        </w:rPr>
        <w:t xml:space="preserve"> řádně potvrzené Objednávky je akceptací jejího návrhu.</w:t>
      </w:r>
    </w:p>
    <w:p w14:paraId="5BF139DF" w14:textId="369BD105" w:rsidR="00A27BAA" w:rsidRPr="00F23BE2" w:rsidRDefault="00A27BAA" w:rsidP="00A27BAA">
      <w:pPr>
        <w:pStyle w:val="Nadpislnku"/>
        <w:spacing w:after="120" w:line="276" w:lineRule="auto"/>
        <w:ind w:left="567" w:hanging="567"/>
        <w:jc w:val="both"/>
        <w:rPr>
          <w:b w:val="0"/>
          <w:sz w:val="22"/>
          <w:szCs w:val="22"/>
        </w:rPr>
      </w:pPr>
      <w:r>
        <w:rPr>
          <w:b w:val="0"/>
          <w:sz w:val="22"/>
          <w:szCs w:val="22"/>
        </w:rPr>
        <w:t>5.11.</w:t>
      </w:r>
      <w:r>
        <w:rPr>
          <w:b w:val="0"/>
          <w:sz w:val="22"/>
          <w:szCs w:val="22"/>
        </w:rPr>
        <w:tab/>
      </w:r>
      <w:r w:rsidRPr="00F23BE2">
        <w:rPr>
          <w:b w:val="0"/>
          <w:sz w:val="22"/>
          <w:szCs w:val="22"/>
        </w:rPr>
        <w:t>Pokud Objednávka obsahuje nedostatky, je Prodávající oprávněn ji Kupujícímu vrátit a poskytnout mu náhradní termín v délce min</w:t>
      </w:r>
      <w:r>
        <w:rPr>
          <w:b w:val="0"/>
          <w:sz w:val="22"/>
          <w:szCs w:val="22"/>
        </w:rPr>
        <w:t>imálně</w:t>
      </w:r>
      <w:r w:rsidRPr="00F23BE2">
        <w:rPr>
          <w:b w:val="0"/>
          <w:sz w:val="22"/>
          <w:szCs w:val="22"/>
        </w:rPr>
        <w:t xml:space="preserve"> 3</w:t>
      </w:r>
      <w:r>
        <w:rPr>
          <w:b w:val="0"/>
          <w:sz w:val="22"/>
          <w:szCs w:val="22"/>
        </w:rPr>
        <w:t xml:space="preserve"> pracovní dn</w:t>
      </w:r>
      <w:r w:rsidR="002825A9">
        <w:rPr>
          <w:b w:val="0"/>
          <w:sz w:val="22"/>
          <w:szCs w:val="22"/>
        </w:rPr>
        <w:t>y</w:t>
      </w:r>
      <w:r w:rsidRPr="00F23BE2">
        <w:rPr>
          <w:b w:val="0"/>
          <w:sz w:val="22"/>
          <w:szCs w:val="22"/>
        </w:rPr>
        <w:t xml:space="preserve"> k odstranění nedostatků a učinění náhradní Objednávky.</w:t>
      </w:r>
    </w:p>
    <w:p w14:paraId="5045F73A" w14:textId="40703B23" w:rsidR="00A27BAA" w:rsidRPr="003A64B1" w:rsidRDefault="00A27BAA" w:rsidP="00A27BAA">
      <w:pPr>
        <w:pStyle w:val="Nadpislnku"/>
        <w:spacing w:after="120" w:line="276" w:lineRule="auto"/>
        <w:ind w:left="567" w:hanging="567"/>
        <w:jc w:val="both"/>
        <w:rPr>
          <w:b w:val="0"/>
          <w:sz w:val="22"/>
          <w:szCs w:val="22"/>
        </w:rPr>
      </w:pPr>
      <w:r>
        <w:rPr>
          <w:b w:val="0"/>
          <w:snapToGrid w:val="0"/>
          <w:sz w:val="22"/>
          <w:szCs w:val="22"/>
        </w:rPr>
        <w:t>5.12.</w:t>
      </w:r>
      <w:r>
        <w:rPr>
          <w:b w:val="0"/>
          <w:snapToGrid w:val="0"/>
          <w:sz w:val="22"/>
          <w:szCs w:val="22"/>
        </w:rPr>
        <w:tab/>
      </w:r>
      <w:r w:rsidR="002402AA">
        <w:rPr>
          <w:b w:val="0"/>
          <w:snapToGrid w:val="0"/>
          <w:sz w:val="22"/>
          <w:szCs w:val="22"/>
        </w:rPr>
        <w:t xml:space="preserve">Smluvní strany se dohodly, že </w:t>
      </w:r>
      <w:r w:rsidR="00A839F6">
        <w:rPr>
          <w:b w:val="0"/>
          <w:snapToGrid w:val="0"/>
          <w:sz w:val="22"/>
          <w:szCs w:val="22"/>
        </w:rPr>
        <w:t>j</w:t>
      </w:r>
      <w:r w:rsidRPr="00F23BE2">
        <w:rPr>
          <w:b w:val="0"/>
          <w:snapToGrid w:val="0"/>
          <w:sz w:val="22"/>
          <w:szCs w:val="22"/>
        </w:rPr>
        <w:t xml:space="preserve">ednotlivé Objednávky nabývají platnosti dnem jejich uzavření </w:t>
      </w:r>
      <w:r w:rsidR="00770943">
        <w:rPr>
          <w:b w:val="0"/>
          <w:snapToGrid w:val="0"/>
          <w:sz w:val="22"/>
          <w:szCs w:val="22"/>
        </w:rPr>
        <w:t>a </w:t>
      </w:r>
      <w:r w:rsidRPr="00F23BE2">
        <w:rPr>
          <w:b w:val="0"/>
          <w:snapToGrid w:val="0"/>
          <w:sz w:val="22"/>
          <w:szCs w:val="22"/>
        </w:rPr>
        <w:t>účinnosti dnem jejich zveřejnění v registru smluv</w:t>
      </w:r>
      <w:r w:rsidR="002776DC">
        <w:rPr>
          <w:b w:val="0"/>
          <w:snapToGrid w:val="0"/>
          <w:sz w:val="22"/>
          <w:szCs w:val="22"/>
        </w:rPr>
        <w:t xml:space="preserve"> dle zákona č. 340/2015 Sb.</w:t>
      </w:r>
      <w:r w:rsidRPr="00F23BE2">
        <w:rPr>
          <w:b w:val="0"/>
          <w:snapToGrid w:val="0"/>
          <w:sz w:val="22"/>
          <w:szCs w:val="22"/>
        </w:rPr>
        <w:t>, které zajistí Kupující.</w:t>
      </w:r>
    </w:p>
    <w:p w14:paraId="1E4130DE" w14:textId="77777777" w:rsidR="00A27BAA" w:rsidRPr="00770943" w:rsidRDefault="00A27BAA" w:rsidP="00BB3084">
      <w:pPr>
        <w:pStyle w:val="Nadpislnku"/>
        <w:keepNext/>
        <w:spacing w:before="240" w:after="0" w:line="276" w:lineRule="auto"/>
        <w:rPr>
          <w:sz w:val="22"/>
          <w:szCs w:val="22"/>
        </w:rPr>
      </w:pPr>
      <w:r w:rsidRPr="003A64B1">
        <w:rPr>
          <w:sz w:val="22"/>
          <w:szCs w:val="22"/>
        </w:rPr>
        <w:t>VI.</w:t>
      </w:r>
    </w:p>
    <w:p w14:paraId="45FC75C3" w14:textId="77777777" w:rsidR="00A27BAA" w:rsidRPr="007F19A5" w:rsidRDefault="00A27BAA" w:rsidP="00BB3084">
      <w:pPr>
        <w:keepNext/>
        <w:spacing w:after="120" w:line="276" w:lineRule="auto"/>
        <w:jc w:val="center"/>
        <w:rPr>
          <w:rFonts w:ascii="Garamond" w:hAnsi="Garamond"/>
          <w:b/>
          <w:sz w:val="22"/>
          <w:szCs w:val="22"/>
        </w:rPr>
      </w:pPr>
      <w:r w:rsidRPr="003A64B1">
        <w:rPr>
          <w:rFonts w:ascii="Garamond" w:hAnsi="Garamond"/>
          <w:b/>
          <w:sz w:val="22"/>
          <w:szCs w:val="22"/>
        </w:rPr>
        <w:t>Dodání, převzetí Zboží</w:t>
      </w:r>
    </w:p>
    <w:p w14:paraId="013E8DC4" w14:textId="77777777" w:rsidR="00A27BAA" w:rsidRPr="00F23BE2" w:rsidRDefault="00A27BAA" w:rsidP="00A27BAA">
      <w:pPr>
        <w:pStyle w:val="Nadpislnku"/>
        <w:spacing w:after="120" w:line="276" w:lineRule="auto"/>
        <w:ind w:left="567" w:hanging="567"/>
        <w:jc w:val="both"/>
        <w:rPr>
          <w:b w:val="0"/>
          <w:sz w:val="22"/>
          <w:szCs w:val="22"/>
        </w:rPr>
      </w:pPr>
      <w:r>
        <w:rPr>
          <w:rFonts w:cs="Arial"/>
          <w:b w:val="0"/>
          <w:sz w:val="22"/>
          <w:szCs w:val="22"/>
        </w:rPr>
        <w:t>6.1.</w:t>
      </w:r>
      <w:r>
        <w:rPr>
          <w:rFonts w:cs="Arial"/>
          <w:b w:val="0"/>
          <w:sz w:val="22"/>
          <w:szCs w:val="22"/>
        </w:rPr>
        <w:tab/>
      </w:r>
      <w:r w:rsidRPr="00F23BE2">
        <w:rPr>
          <w:rFonts w:cs="Arial"/>
          <w:b w:val="0"/>
          <w:sz w:val="22"/>
          <w:szCs w:val="22"/>
        </w:rPr>
        <w:t>Prodávající</w:t>
      </w:r>
      <w:r w:rsidRPr="00F23BE2">
        <w:rPr>
          <w:b w:val="0"/>
          <w:sz w:val="22"/>
          <w:szCs w:val="22"/>
        </w:rPr>
        <w:t xml:space="preserve"> </w:t>
      </w:r>
      <w:r w:rsidRPr="00F23BE2">
        <w:rPr>
          <w:b w:val="0"/>
          <w:sz w:val="22"/>
        </w:rPr>
        <w:t xml:space="preserve">splní svůj závazek dodat Zboží Kupujícímu jeho řádným a včasným dodáním do místa plnění a v termínu uvedeném v příslušných Objednávkách. Nestanoví-li Kupující v Objednávkách jinak, je Prodávající povinen dodat Zboží nejpozději do 56 dnů od uveřejnění Objednávky v registru smluv. </w:t>
      </w:r>
    </w:p>
    <w:p w14:paraId="57D13619" w14:textId="39260715" w:rsidR="00A27BAA" w:rsidRPr="00F23BE2" w:rsidRDefault="00A27BAA" w:rsidP="00A27BAA">
      <w:pPr>
        <w:pStyle w:val="Nadpislnku"/>
        <w:spacing w:after="120" w:line="276" w:lineRule="auto"/>
        <w:ind w:left="567" w:hanging="567"/>
        <w:jc w:val="both"/>
        <w:rPr>
          <w:b w:val="0"/>
          <w:sz w:val="22"/>
          <w:szCs w:val="22"/>
        </w:rPr>
      </w:pPr>
      <w:r>
        <w:rPr>
          <w:b w:val="0"/>
          <w:sz w:val="22"/>
          <w:szCs w:val="22"/>
        </w:rPr>
        <w:t>6.2.</w:t>
      </w:r>
      <w:r>
        <w:rPr>
          <w:b w:val="0"/>
          <w:sz w:val="22"/>
          <w:szCs w:val="22"/>
        </w:rPr>
        <w:tab/>
      </w:r>
      <w:r w:rsidRPr="00F23BE2">
        <w:rPr>
          <w:b w:val="0"/>
          <w:sz w:val="22"/>
          <w:szCs w:val="22"/>
        </w:rPr>
        <w:t xml:space="preserve">O dodání </w:t>
      </w:r>
      <w:r w:rsidRPr="00F23BE2">
        <w:rPr>
          <w:b w:val="0"/>
          <w:sz w:val="22"/>
        </w:rPr>
        <w:t>Zboží bude smluvními stranami sepsán protokol o převzetí Zboží, příp. bude odsouhlasen a</w:t>
      </w:r>
      <w:r w:rsidR="00770943">
        <w:rPr>
          <w:b w:val="0"/>
          <w:sz w:val="22"/>
        </w:rPr>
        <w:t> </w:t>
      </w:r>
      <w:r w:rsidRPr="00F23BE2">
        <w:rPr>
          <w:b w:val="0"/>
          <w:sz w:val="22"/>
        </w:rPr>
        <w:t>podepsán dodací list (dále jen „předávací protokol“).</w:t>
      </w:r>
    </w:p>
    <w:p w14:paraId="10154922" w14:textId="0FC68D9C" w:rsidR="00A27BAA" w:rsidRPr="00F23BE2" w:rsidRDefault="00A27BAA" w:rsidP="00A27BAA">
      <w:pPr>
        <w:pStyle w:val="Nadpislnku"/>
        <w:spacing w:after="120" w:line="276" w:lineRule="auto"/>
        <w:ind w:left="567" w:hanging="567"/>
        <w:jc w:val="both"/>
        <w:rPr>
          <w:b w:val="0"/>
          <w:sz w:val="22"/>
          <w:szCs w:val="22"/>
        </w:rPr>
      </w:pPr>
      <w:r>
        <w:rPr>
          <w:b w:val="0"/>
          <w:sz w:val="22"/>
        </w:rPr>
        <w:t>6.3.</w:t>
      </w:r>
      <w:r>
        <w:rPr>
          <w:b w:val="0"/>
          <w:sz w:val="22"/>
        </w:rPr>
        <w:tab/>
      </w:r>
      <w:r w:rsidRPr="00F23BE2">
        <w:rPr>
          <w:b w:val="0"/>
          <w:sz w:val="22"/>
        </w:rPr>
        <w:t>Prodávající je povinen dodat Zboží nové a připravené k okamžitému použití. Náklady na dopravu Zboží a riziko náhodné zkázy nebo znehodnocení Zboží až do doby okamžiku podpisu předávacího protokolu, resp. do doby fyzického převzetí Zboží Kupujícím, nese Prodávající.</w:t>
      </w:r>
    </w:p>
    <w:p w14:paraId="1BA35972" w14:textId="5B05067A" w:rsidR="00A27BAA" w:rsidRDefault="00A27BAA" w:rsidP="00A27BAA">
      <w:pPr>
        <w:pStyle w:val="Nadpislnku"/>
        <w:spacing w:after="120" w:line="276" w:lineRule="auto"/>
        <w:ind w:left="567" w:hanging="567"/>
        <w:jc w:val="both"/>
        <w:rPr>
          <w:b w:val="0"/>
          <w:sz w:val="22"/>
        </w:rPr>
      </w:pPr>
      <w:r>
        <w:rPr>
          <w:b w:val="0"/>
          <w:sz w:val="22"/>
        </w:rPr>
        <w:t>6.4.</w:t>
      </w:r>
      <w:r>
        <w:rPr>
          <w:b w:val="0"/>
          <w:sz w:val="22"/>
        </w:rPr>
        <w:tab/>
      </w:r>
      <w:r w:rsidRPr="00F23BE2">
        <w:rPr>
          <w:b w:val="0"/>
          <w:sz w:val="22"/>
        </w:rPr>
        <w:t xml:space="preserve">Společně se Zbožím je Prodávající povinen dodat veškeré doklady se Zbožím související, jakož i veškeré doklady nezbytné k převzetí, volnému nakládání, k případnému proclení a užívání Zboží. </w:t>
      </w:r>
    </w:p>
    <w:p w14:paraId="178918C2" w14:textId="77777777" w:rsidR="00A27BAA" w:rsidRPr="00770943" w:rsidRDefault="00A27BAA" w:rsidP="00BB3084">
      <w:pPr>
        <w:pStyle w:val="Nadpislnku"/>
        <w:keepNext/>
        <w:spacing w:before="240" w:after="0" w:line="276" w:lineRule="auto"/>
        <w:rPr>
          <w:sz w:val="22"/>
          <w:szCs w:val="22"/>
        </w:rPr>
      </w:pPr>
      <w:r w:rsidRPr="00770943">
        <w:rPr>
          <w:sz w:val="22"/>
          <w:szCs w:val="22"/>
        </w:rPr>
        <w:t>VII.</w:t>
      </w:r>
    </w:p>
    <w:p w14:paraId="01877710" w14:textId="77777777" w:rsidR="00A27BAA" w:rsidRPr="00F23BE2" w:rsidRDefault="00A27BAA" w:rsidP="00BB3084">
      <w:pPr>
        <w:pStyle w:val="Odstavecseseznamem"/>
        <w:keepNext/>
        <w:tabs>
          <w:tab w:val="left" w:pos="2835"/>
        </w:tabs>
        <w:spacing w:after="120" w:line="276" w:lineRule="auto"/>
        <w:ind w:left="0"/>
        <w:jc w:val="center"/>
        <w:rPr>
          <w:rFonts w:ascii="Garamond" w:hAnsi="Garamond" w:cs="Arial"/>
          <w:b/>
          <w:sz w:val="22"/>
          <w:szCs w:val="22"/>
        </w:rPr>
      </w:pPr>
      <w:r w:rsidRPr="003A64B1">
        <w:rPr>
          <w:rFonts w:ascii="Garamond" w:hAnsi="Garamond" w:cs="Arial"/>
          <w:b/>
          <w:sz w:val="22"/>
          <w:szCs w:val="22"/>
        </w:rPr>
        <w:t>Kupní cena a platební podmínky</w:t>
      </w:r>
    </w:p>
    <w:bookmarkEnd w:id="1"/>
    <w:p w14:paraId="44EF5736" w14:textId="0B084816" w:rsidR="00A27BAA" w:rsidRPr="00F23BE2" w:rsidRDefault="00A27BAA" w:rsidP="00A27BAA">
      <w:pPr>
        <w:pStyle w:val="Nadpislnku"/>
        <w:spacing w:after="120" w:line="276" w:lineRule="auto"/>
        <w:ind w:left="567" w:hanging="567"/>
        <w:jc w:val="both"/>
        <w:rPr>
          <w:rFonts w:cs="Arial"/>
          <w:b w:val="0"/>
          <w:sz w:val="22"/>
          <w:szCs w:val="22"/>
        </w:rPr>
      </w:pPr>
      <w:r>
        <w:rPr>
          <w:b w:val="0"/>
          <w:sz w:val="22"/>
        </w:rPr>
        <w:t>7.1.</w:t>
      </w:r>
      <w:r>
        <w:rPr>
          <w:b w:val="0"/>
          <w:sz w:val="22"/>
        </w:rPr>
        <w:tab/>
      </w:r>
      <w:r w:rsidR="00A839F6">
        <w:rPr>
          <w:b w:val="0"/>
          <w:sz w:val="22"/>
        </w:rPr>
        <w:t>Jednotkové maximální k</w:t>
      </w:r>
      <w:r w:rsidRPr="00F23BE2">
        <w:rPr>
          <w:b w:val="0"/>
          <w:sz w:val="22"/>
        </w:rPr>
        <w:t>upní</w:t>
      </w:r>
      <w:r w:rsidRPr="00F23BE2">
        <w:rPr>
          <w:b w:val="0"/>
          <w:sz w:val="22"/>
          <w:szCs w:val="22"/>
        </w:rPr>
        <w:t xml:space="preserve"> cen</w:t>
      </w:r>
      <w:r w:rsidR="00A839F6">
        <w:rPr>
          <w:b w:val="0"/>
          <w:sz w:val="22"/>
          <w:szCs w:val="22"/>
        </w:rPr>
        <w:t>y Zboží</w:t>
      </w:r>
      <w:r w:rsidRPr="00F23BE2">
        <w:rPr>
          <w:b w:val="0"/>
          <w:sz w:val="22"/>
          <w:szCs w:val="22"/>
        </w:rPr>
        <w:t xml:space="preserve"> j</w:t>
      </w:r>
      <w:r w:rsidR="00A839F6">
        <w:rPr>
          <w:b w:val="0"/>
          <w:sz w:val="22"/>
          <w:szCs w:val="22"/>
        </w:rPr>
        <w:t>sou</w:t>
      </w:r>
      <w:r w:rsidRPr="00F23BE2">
        <w:rPr>
          <w:b w:val="0"/>
          <w:sz w:val="22"/>
          <w:szCs w:val="22"/>
        </w:rPr>
        <w:t xml:space="preserve"> stanoven</w:t>
      </w:r>
      <w:r w:rsidR="00A839F6">
        <w:rPr>
          <w:b w:val="0"/>
          <w:sz w:val="22"/>
          <w:szCs w:val="22"/>
        </w:rPr>
        <w:t>y</w:t>
      </w:r>
      <w:r w:rsidRPr="00F23BE2">
        <w:rPr>
          <w:b w:val="0"/>
          <w:sz w:val="22"/>
          <w:szCs w:val="22"/>
        </w:rPr>
        <w:t xml:space="preserve"> dohodou smluvních stran a vychází z cenové nabídky Prodávajícího kalkulované v rámci </w:t>
      </w:r>
      <w:r w:rsidR="00D76DFF">
        <w:rPr>
          <w:b w:val="0"/>
          <w:sz w:val="22"/>
          <w:szCs w:val="22"/>
        </w:rPr>
        <w:t>Z</w:t>
      </w:r>
      <w:r w:rsidRPr="00F23BE2">
        <w:rPr>
          <w:b w:val="0"/>
          <w:sz w:val="22"/>
          <w:szCs w:val="22"/>
        </w:rPr>
        <w:t>adávacího řízení na předmět plnění této Rámcové dohody.</w:t>
      </w:r>
    </w:p>
    <w:p w14:paraId="2CF18783" w14:textId="4F323CFD" w:rsidR="00A27BAA" w:rsidRDefault="00A27BAA" w:rsidP="00BB3084">
      <w:pPr>
        <w:pStyle w:val="Nadpislnku"/>
        <w:keepNext/>
        <w:spacing w:after="120" w:line="276" w:lineRule="auto"/>
        <w:ind w:left="567" w:hanging="567"/>
        <w:jc w:val="both"/>
        <w:rPr>
          <w:ins w:id="2" w:author="pnemec" w:date="2021-02-25T12:15:00Z"/>
          <w:b w:val="0"/>
          <w:sz w:val="22"/>
          <w:szCs w:val="22"/>
        </w:rPr>
      </w:pPr>
      <w:r>
        <w:rPr>
          <w:b w:val="0"/>
          <w:sz w:val="22"/>
          <w:szCs w:val="22"/>
        </w:rPr>
        <w:lastRenderedPageBreak/>
        <w:t>7.2.</w:t>
      </w:r>
      <w:r>
        <w:rPr>
          <w:b w:val="0"/>
          <w:sz w:val="22"/>
          <w:szCs w:val="22"/>
        </w:rPr>
        <w:tab/>
      </w:r>
      <w:r w:rsidRPr="00F23BE2">
        <w:rPr>
          <w:b w:val="0"/>
          <w:sz w:val="22"/>
          <w:szCs w:val="22"/>
        </w:rPr>
        <w:t xml:space="preserve">Kupující se zavazuje uhradit Prodávajícímu za dodání Zboží kupní cenu </w:t>
      </w:r>
      <w:r w:rsidR="00A839F6">
        <w:rPr>
          <w:b w:val="0"/>
          <w:sz w:val="22"/>
          <w:szCs w:val="22"/>
        </w:rPr>
        <w:t xml:space="preserve">sjednanou v Objednávce, která </w:t>
      </w:r>
      <w:r w:rsidRPr="00F23BE2">
        <w:rPr>
          <w:b w:val="0"/>
          <w:sz w:val="22"/>
          <w:szCs w:val="22"/>
        </w:rPr>
        <w:t xml:space="preserve">za jednotlivé typy Zboží </w:t>
      </w:r>
      <w:r w:rsidR="00A839F6">
        <w:rPr>
          <w:b w:val="0"/>
          <w:sz w:val="22"/>
          <w:szCs w:val="22"/>
        </w:rPr>
        <w:t>nepřevýší násl. ceny</w:t>
      </w:r>
      <w:r w:rsidRPr="00F23BE2">
        <w:rPr>
          <w:b w:val="0"/>
          <w:sz w:val="22"/>
          <w:szCs w:val="22"/>
        </w:rPr>
        <w:t>:</w:t>
      </w:r>
    </w:p>
    <w:p w14:paraId="555A90CC" w14:textId="77777777" w:rsidR="00905815" w:rsidRDefault="00905815" w:rsidP="00BB3084">
      <w:pPr>
        <w:pStyle w:val="Nadpislnku"/>
        <w:keepNext/>
        <w:spacing w:after="120" w:line="276" w:lineRule="auto"/>
        <w:ind w:left="567" w:hanging="567"/>
        <w:jc w:val="both"/>
        <w:rPr>
          <w:b w:val="0"/>
          <w:sz w:val="22"/>
          <w:szCs w:val="22"/>
        </w:rPr>
      </w:pPr>
    </w:p>
    <w:p w14:paraId="216883C7" w14:textId="6C460F54" w:rsidR="004A0769" w:rsidRDefault="004A0769" w:rsidP="00BB3084">
      <w:pPr>
        <w:pStyle w:val="Nadpislnku"/>
        <w:keepNext/>
        <w:spacing w:after="120" w:line="276" w:lineRule="auto"/>
        <w:ind w:left="567" w:hanging="567"/>
        <w:jc w:val="both"/>
        <w:rPr>
          <w:b w:val="0"/>
          <w:sz w:val="22"/>
          <w:szCs w:val="22"/>
        </w:rPr>
      </w:pPr>
    </w:p>
    <w:p w14:paraId="56C6FC01" w14:textId="77777777" w:rsidR="004A0769" w:rsidRPr="00F23BE2" w:rsidRDefault="004A0769" w:rsidP="00BB3084">
      <w:pPr>
        <w:pStyle w:val="Nadpislnku"/>
        <w:keepNext/>
        <w:spacing w:after="120" w:line="276" w:lineRule="auto"/>
        <w:ind w:left="567" w:hanging="567"/>
        <w:jc w:val="both"/>
        <w:rPr>
          <w:rFonts w:cs="Arial"/>
          <w:b w:val="0"/>
          <w:sz w:val="22"/>
          <w:szCs w:val="22"/>
        </w:rPr>
      </w:pPr>
    </w:p>
    <w:tbl>
      <w:tblPr>
        <w:tblStyle w:val="Mkatabulky"/>
        <w:tblW w:w="7371" w:type="dxa"/>
        <w:tblInd w:w="675" w:type="dxa"/>
        <w:tblBorders>
          <w:top w:val="single" w:sz="18" w:space="0" w:color="auto"/>
          <w:left w:val="single" w:sz="18" w:space="0" w:color="auto"/>
          <w:bottom w:val="single" w:sz="18" w:space="0" w:color="auto"/>
          <w:right w:val="single" w:sz="18" w:space="0" w:color="auto"/>
        </w:tblBorders>
        <w:tblLayout w:type="fixed"/>
        <w:tblLook w:val="04A0" w:firstRow="1" w:lastRow="0" w:firstColumn="1" w:lastColumn="0" w:noHBand="0" w:noVBand="1"/>
      </w:tblPr>
      <w:tblGrid>
        <w:gridCol w:w="993"/>
        <w:gridCol w:w="4677"/>
        <w:gridCol w:w="1701"/>
      </w:tblGrid>
      <w:tr w:rsidR="00A27BAA" w:rsidRPr="00621A29" w14:paraId="381E23A5" w14:textId="77777777" w:rsidTr="00C435BB">
        <w:trPr>
          <w:trHeight w:val="535"/>
        </w:trPr>
        <w:tc>
          <w:tcPr>
            <w:tcW w:w="993" w:type="dxa"/>
            <w:vAlign w:val="center"/>
          </w:tcPr>
          <w:p w14:paraId="5EC9462E" w14:textId="77777777" w:rsidR="00A27BAA" w:rsidRPr="00621A29" w:rsidRDefault="00A27BAA" w:rsidP="00226861">
            <w:pPr>
              <w:jc w:val="center"/>
              <w:rPr>
                <w:rFonts w:ascii="Garamond" w:hAnsi="Garamond"/>
                <w:sz w:val="22"/>
                <w:szCs w:val="22"/>
              </w:rPr>
            </w:pPr>
            <w:r w:rsidRPr="00621A29">
              <w:rPr>
                <w:rFonts w:ascii="Garamond" w:eastAsia="Times New Roman" w:hAnsi="Garamond"/>
                <w:b/>
                <w:bCs/>
                <w:sz w:val="22"/>
                <w:szCs w:val="22"/>
              </w:rPr>
              <w:t>Položka</w:t>
            </w:r>
          </w:p>
        </w:tc>
        <w:tc>
          <w:tcPr>
            <w:tcW w:w="4677" w:type="dxa"/>
            <w:vAlign w:val="center"/>
          </w:tcPr>
          <w:p w14:paraId="6A9644AD" w14:textId="77777777" w:rsidR="00A27BAA" w:rsidRPr="00621A29" w:rsidRDefault="00A27BAA" w:rsidP="00226861">
            <w:pPr>
              <w:jc w:val="center"/>
              <w:rPr>
                <w:rFonts w:ascii="Garamond" w:hAnsi="Garamond"/>
                <w:sz w:val="22"/>
                <w:szCs w:val="22"/>
              </w:rPr>
            </w:pPr>
            <w:r w:rsidRPr="00621A29">
              <w:rPr>
                <w:rFonts w:ascii="Garamond" w:eastAsia="Times New Roman" w:hAnsi="Garamond"/>
                <w:b/>
                <w:bCs/>
                <w:sz w:val="22"/>
                <w:szCs w:val="22"/>
              </w:rPr>
              <w:t>Název</w:t>
            </w:r>
          </w:p>
        </w:tc>
        <w:tc>
          <w:tcPr>
            <w:tcW w:w="1701" w:type="dxa"/>
          </w:tcPr>
          <w:p w14:paraId="21D58541" w14:textId="77777777" w:rsidR="00A27BAA" w:rsidRPr="00621A29" w:rsidRDefault="00A27BAA" w:rsidP="00226861">
            <w:pPr>
              <w:jc w:val="center"/>
              <w:rPr>
                <w:rFonts w:ascii="Garamond" w:eastAsia="Times New Roman" w:hAnsi="Garamond"/>
                <w:b/>
                <w:bCs/>
                <w:sz w:val="22"/>
                <w:szCs w:val="22"/>
              </w:rPr>
            </w:pPr>
            <w:r w:rsidRPr="00621A29">
              <w:rPr>
                <w:rFonts w:ascii="Garamond" w:eastAsia="Times New Roman" w:hAnsi="Garamond"/>
                <w:b/>
                <w:bCs/>
                <w:sz w:val="22"/>
                <w:szCs w:val="22"/>
              </w:rPr>
              <w:t>Kupní cena v Kč bez DPH/</w:t>
            </w:r>
          </w:p>
          <w:p w14:paraId="1765D161" w14:textId="77777777" w:rsidR="00A27BAA" w:rsidRPr="00621A29" w:rsidRDefault="00A27BAA" w:rsidP="00226861">
            <w:pPr>
              <w:jc w:val="center"/>
              <w:rPr>
                <w:rFonts w:ascii="Garamond" w:eastAsia="Times New Roman" w:hAnsi="Garamond"/>
                <w:b/>
                <w:bCs/>
                <w:sz w:val="22"/>
                <w:szCs w:val="22"/>
              </w:rPr>
            </w:pPr>
            <w:r w:rsidRPr="00621A29">
              <w:rPr>
                <w:rFonts w:ascii="Garamond" w:eastAsia="Times New Roman" w:hAnsi="Garamond"/>
                <w:b/>
                <w:bCs/>
                <w:sz w:val="22"/>
                <w:szCs w:val="22"/>
              </w:rPr>
              <w:t>1 kg</w:t>
            </w:r>
          </w:p>
        </w:tc>
      </w:tr>
      <w:tr w:rsidR="00A27BAA" w:rsidRPr="00621A29" w14:paraId="3538D94A" w14:textId="77777777" w:rsidTr="00C435BB">
        <w:trPr>
          <w:trHeight w:val="615"/>
        </w:trPr>
        <w:tc>
          <w:tcPr>
            <w:tcW w:w="993" w:type="dxa"/>
            <w:vAlign w:val="center"/>
          </w:tcPr>
          <w:p w14:paraId="774A4DA0" w14:textId="77777777" w:rsidR="00A27BAA" w:rsidRPr="00621A29" w:rsidRDefault="00A27BAA" w:rsidP="00226861">
            <w:pPr>
              <w:jc w:val="center"/>
              <w:rPr>
                <w:rFonts w:ascii="Garamond" w:hAnsi="Garamond"/>
                <w:sz w:val="22"/>
                <w:szCs w:val="22"/>
              </w:rPr>
            </w:pPr>
            <w:r w:rsidRPr="00621A29">
              <w:rPr>
                <w:rFonts w:ascii="Garamond" w:hAnsi="Garamond"/>
                <w:sz w:val="22"/>
                <w:szCs w:val="22"/>
              </w:rPr>
              <w:t>1.</w:t>
            </w:r>
          </w:p>
        </w:tc>
        <w:tc>
          <w:tcPr>
            <w:tcW w:w="4677" w:type="dxa"/>
            <w:vAlign w:val="center"/>
          </w:tcPr>
          <w:p w14:paraId="7890E769"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200 kruhové tyče kontinuálně lité</w:t>
            </w:r>
          </w:p>
        </w:tc>
        <w:tc>
          <w:tcPr>
            <w:tcW w:w="1701" w:type="dxa"/>
          </w:tcPr>
          <w:p w14:paraId="6A0AA3BF"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7108A43" w14:textId="77777777" w:rsidTr="00C435BB">
        <w:trPr>
          <w:trHeight w:val="615"/>
        </w:trPr>
        <w:tc>
          <w:tcPr>
            <w:tcW w:w="993" w:type="dxa"/>
            <w:vAlign w:val="center"/>
          </w:tcPr>
          <w:p w14:paraId="60F4ABDF" w14:textId="77777777" w:rsidR="00A27BAA" w:rsidRPr="00621A29" w:rsidRDefault="00A27BAA" w:rsidP="00226861">
            <w:pPr>
              <w:jc w:val="center"/>
              <w:rPr>
                <w:rFonts w:ascii="Garamond" w:hAnsi="Garamond"/>
                <w:sz w:val="22"/>
                <w:szCs w:val="22"/>
              </w:rPr>
            </w:pPr>
            <w:r w:rsidRPr="00621A29">
              <w:rPr>
                <w:rFonts w:ascii="Garamond" w:hAnsi="Garamond"/>
                <w:sz w:val="22"/>
                <w:szCs w:val="22"/>
              </w:rPr>
              <w:t>2.</w:t>
            </w:r>
          </w:p>
        </w:tc>
        <w:tc>
          <w:tcPr>
            <w:tcW w:w="4677" w:type="dxa"/>
            <w:vAlign w:val="center"/>
          </w:tcPr>
          <w:p w14:paraId="25726880"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200 trubky kontinuálně lité</w:t>
            </w:r>
          </w:p>
        </w:tc>
        <w:tc>
          <w:tcPr>
            <w:tcW w:w="1701" w:type="dxa"/>
          </w:tcPr>
          <w:p w14:paraId="311FABDA"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C68721D" w14:textId="77777777" w:rsidTr="00C435BB">
        <w:trPr>
          <w:trHeight w:val="615"/>
        </w:trPr>
        <w:tc>
          <w:tcPr>
            <w:tcW w:w="993" w:type="dxa"/>
            <w:vAlign w:val="center"/>
          </w:tcPr>
          <w:p w14:paraId="4094EB6E" w14:textId="77777777" w:rsidR="00A27BAA" w:rsidRPr="00621A29" w:rsidRDefault="00A27BAA" w:rsidP="00226861">
            <w:pPr>
              <w:jc w:val="center"/>
              <w:rPr>
                <w:rFonts w:ascii="Garamond" w:hAnsi="Garamond"/>
                <w:sz w:val="22"/>
                <w:szCs w:val="22"/>
              </w:rPr>
            </w:pPr>
            <w:r w:rsidRPr="00621A29">
              <w:rPr>
                <w:rFonts w:ascii="Garamond" w:hAnsi="Garamond"/>
                <w:sz w:val="22"/>
                <w:szCs w:val="22"/>
              </w:rPr>
              <w:t>3.</w:t>
            </w:r>
          </w:p>
        </w:tc>
        <w:tc>
          <w:tcPr>
            <w:tcW w:w="4677" w:type="dxa"/>
            <w:vAlign w:val="center"/>
          </w:tcPr>
          <w:p w14:paraId="2C18B28E"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200 přířezy z desek kontinuálně litých</w:t>
            </w:r>
          </w:p>
        </w:tc>
        <w:tc>
          <w:tcPr>
            <w:tcW w:w="1701" w:type="dxa"/>
          </w:tcPr>
          <w:p w14:paraId="4A86B206"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6B35BBA2" w14:textId="77777777" w:rsidTr="00C435BB">
        <w:trPr>
          <w:trHeight w:val="615"/>
        </w:trPr>
        <w:tc>
          <w:tcPr>
            <w:tcW w:w="993" w:type="dxa"/>
            <w:vAlign w:val="center"/>
          </w:tcPr>
          <w:p w14:paraId="3DEE8586" w14:textId="77777777" w:rsidR="00A27BAA" w:rsidRPr="00621A29" w:rsidRDefault="00A27BAA" w:rsidP="00226861">
            <w:pPr>
              <w:jc w:val="center"/>
              <w:rPr>
                <w:rFonts w:ascii="Garamond" w:hAnsi="Garamond"/>
                <w:sz w:val="22"/>
                <w:szCs w:val="22"/>
              </w:rPr>
            </w:pPr>
            <w:r w:rsidRPr="00621A29">
              <w:rPr>
                <w:rFonts w:ascii="Garamond" w:hAnsi="Garamond"/>
                <w:sz w:val="22"/>
                <w:szCs w:val="22"/>
              </w:rPr>
              <w:t>4.</w:t>
            </w:r>
          </w:p>
        </w:tc>
        <w:tc>
          <w:tcPr>
            <w:tcW w:w="4677" w:type="dxa"/>
            <w:vAlign w:val="center"/>
          </w:tcPr>
          <w:p w14:paraId="028527FF"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300 přířezy z desek kontinuálně litých</w:t>
            </w:r>
          </w:p>
        </w:tc>
        <w:tc>
          <w:tcPr>
            <w:tcW w:w="1701" w:type="dxa"/>
          </w:tcPr>
          <w:p w14:paraId="495C0B99"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15E233E1" w14:textId="77777777" w:rsidTr="00C435BB">
        <w:trPr>
          <w:trHeight w:val="615"/>
        </w:trPr>
        <w:tc>
          <w:tcPr>
            <w:tcW w:w="993" w:type="dxa"/>
            <w:vAlign w:val="center"/>
          </w:tcPr>
          <w:p w14:paraId="076C1889" w14:textId="77777777" w:rsidR="00A27BAA" w:rsidRPr="00621A29" w:rsidRDefault="00A27BAA" w:rsidP="00226861">
            <w:pPr>
              <w:jc w:val="center"/>
              <w:rPr>
                <w:rFonts w:ascii="Garamond" w:hAnsi="Garamond"/>
                <w:sz w:val="22"/>
                <w:szCs w:val="22"/>
              </w:rPr>
            </w:pPr>
            <w:r w:rsidRPr="00621A29">
              <w:rPr>
                <w:rFonts w:ascii="Garamond" w:hAnsi="Garamond"/>
                <w:sz w:val="22"/>
                <w:szCs w:val="22"/>
              </w:rPr>
              <w:t>5.</w:t>
            </w:r>
          </w:p>
        </w:tc>
        <w:tc>
          <w:tcPr>
            <w:tcW w:w="4677" w:type="dxa"/>
            <w:vAlign w:val="center"/>
          </w:tcPr>
          <w:p w14:paraId="58F5FBC9"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300 kruhové tyče lisované</w:t>
            </w:r>
          </w:p>
        </w:tc>
        <w:tc>
          <w:tcPr>
            <w:tcW w:w="1701" w:type="dxa"/>
          </w:tcPr>
          <w:p w14:paraId="6FC93AD0"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17BFDB36" w14:textId="77777777" w:rsidTr="00C435BB">
        <w:trPr>
          <w:trHeight w:val="615"/>
        </w:trPr>
        <w:tc>
          <w:tcPr>
            <w:tcW w:w="993" w:type="dxa"/>
            <w:vAlign w:val="center"/>
          </w:tcPr>
          <w:p w14:paraId="21ECEB06" w14:textId="77777777" w:rsidR="00A27BAA" w:rsidRPr="00621A29" w:rsidRDefault="00A27BAA" w:rsidP="00226861">
            <w:pPr>
              <w:jc w:val="center"/>
              <w:rPr>
                <w:rFonts w:ascii="Garamond" w:hAnsi="Garamond"/>
                <w:sz w:val="22"/>
                <w:szCs w:val="22"/>
              </w:rPr>
            </w:pPr>
            <w:r w:rsidRPr="00621A29">
              <w:rPr>
                <w:rFonts w:ascii="Garamond" w:hAnsi="Garamond"/>
                <w:sz w:val="22"/>
                <w:szCs w:val="22"/>
              </w:rPr>
              <w:t>6.</w:t>
            </w:r>
          </w:p>
        </w:tc>
        <w:tc>
          <w:tcPr>
            <w:tcW w:w="4677" w:type="dxa"/>
            <w:vAlign w:val="center"/>
          </w:tcPr>
          <w:p w14:paraId="19010612" w14:textId="77777777" w:rsidR="00A27BAA" w:rsidRPr="00621A29" w:rsidRDefault="00A27BAA" w:rsidP="00226861">
            <w:pPr>
              <w:tabs>
                <w:tab w:val="left" w:pos="540"/>
              </w:tabs>
              <w:snapToGrid w:val="0"/>
              <w:spacing w:before="60" w:after="60"/>
              <w:jc w:val="both"/>
              <w:rPr>
                <w:rFonts w:ascii="Garamond" w:hAnsi="Garamond"/>
                <w:b/>
                <w:sz w:val="22"/>
                <w:szCs w:val="22"/>
              </w:rPr>
            </w:pPr>
            <w:r w:rsidRPr="00621A29">
              <w:rPr>
                <w:rFonts w:ascii="Garamond" w:eastAsia="Times New Roman" w:hAnsi="Garamond" w:cs="Arial"/>
                <w:b/>
                <w:bCs/>
                <w:sz w:val="22"/>
                <w:szCs w:val="22"/>
              </w:rPr>
              <w:t>ALBROMET 300 kruhové tyče kované</w:t>
            </w:r>
          </w:p>
        </w:tc>
        <w:tc>
          <w:tcPr>
            <w:tcW w:w="1701" w:type="dxa"/>
          </w:tcPr>
          <w:p w14:paraId="57529F8D"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05BE2C4E" w14:textId="77777777" w:rsidTr="00C435BB">
        <w:trPr>
          <w:trHeight w:val="615"/>
        </w:trPr>
        <w:tc>
          <w:tcPr>
            <w:tcW w:w="993" w:type="dxa"/>
            <w:vAlign w:val="center"/>
          </w:tcPr>
          <w:p w14:paraId="36496B2D" w14:textId="77777777" w:rsidR="00A27BAA" w:rsidRPr="00621A29" w:rsidRDefault="00A27BAA" w:rsidP="00226861">
            <w:pPr>
              <w:jc w:val="center"/>
              <w:rPr>
                <w:rFonts w:ascii="Garamond" w:hAnsi="Garamond"/>
                <w:sz w:val="22"/>
                <w:szCs w:val="22"/>
              </w:rPr>
            </w:pPr>
            <w:r>
              <w:rPr>
                <w:rFonts w:ascii="Garamond" w:hAnsi="Garamond"/>
                <w:sz w:val="22"/>
                <w:szCs w:val="22"/>
              </w:rPr>
              <w:t>7.</w:t>
            </w:r>
          </w:p>
        </w:tc>
        <w:tc>
          <w:tcPr>
            <w:tcW w:w="4677" w:type="dxa"/>
            <w:vAlign w:val="center"/>
          </w:tcPr>
          <w:p w14:paraId="39A17EE8"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300 HSC kruhové tyče lisované</w:t>
            </w:r>
          </w:p>
        </w:tc>
        <w:tc>
          <w:tcPr>
            <w:tcW w:w="1701" w:type="dxa"/>
          </w:tcPr>
          <w:p w14:paraId="038E50CB"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EBDBB96" w14:textId="77777777" w:rsidTr="00C435BB">
        <w:trPr>
          <w:trHeight w:val="615"/>
        </w:trPr>
        <w:tc>
          <w:tcPr>
            <w:tcW w:w="993" w:type="dxa"/>
            <w:vAlign w:val="center"/>
          </w:tcPr>
          <w:p w14:paraId="6BB6546C" w14:textId="77777777" w:rsidR="00A27BAA" w:rsidRPr="00621A29" w:rsidRDefault="00A27BAA" w:rsidP="00226861">
            <w:pPr>
              <w:jc w:val="center"/>
              <w:rPr>
                <w:rFonts w:ascii="Garamond" w:hAnsi="Garamond"/>
                <w:sz w:val="22"/>
                <w:szCs w:val="22"/>
              </w:rPr>
            </w:pPr>
            <w:r>
              <w:rPr>
                <w:rFonts w:ascii="Garamond" w:hAnsi="Garamond"/>
                <w:sz w:val="22"/>
                <w:szCs w:val="22"/>
              </w:rPr>
              <w:t>8.</w:t>
            </w:r>
          </w:p>
        </w:tc>
        <w:tc>
          <w:tcPr>
            <w:tcW w:w="4677" w:type="dxa"/>
            <w:vAlign w:val="center"/>
          </w:tcPr>
          <w:p w14:paraId="4CD193E4"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340 kruhové tyče lisované</w:t>
            </w:r>
          </w:p>
        </w:tc>
        <w:tc>
          <w:tcPr>
            <w:tcW w:w="1701" w:type="dxa"/>
          </w:tcPr>
          <w:p w14:paraId="1F2377F5" w14:textId="77777777" w:rsidR="00A27BAA" w:rsidRDefault="00A27BAA" w:rsidP="00226861">
            <w:pPr>
              <w:jc w:val="center"/>
            </w:pPr>
            <w:r w:rsidRPr="005C4D91">
              <w:rPr>
                <w:rFonts w:ascii="Garamond" w:hAnsi="Garamond"/>
                <w:sz w:val="22"/>
                <w:szCs w:val="22"/>
                <w:highlight w:val="cyan"/>
              </w:rPr>
              <w:t>[DOPLNÍ DODAVATEL]</w:t>
            </w:r>
          </w:p>
        </w:tc>
      </w:tr>
      <w:tr w:rsidR="00A27BAA" w:rsidRPr="00621A29" w14:paraId="2EF5130C" w14:textId="77777777" w:rsidTr="00C435BB">
        <w:trPr>
          <w:trHeight w:val="615"/>
        </w:trPr>
        <w:tc>
          <w:tcPr>
            <w:tcW w:w="993" w:type="dxa"/>
            <w:vAlign w:val="center"/>
          </w:tcPr>
          <w:p w14:paraId="3FD22B34" w14:textId="77777777" w:rsidR="00A27BAA" w:rsidRPr="00621A29" w:rsidRDefault="00A27BAA" w:rsidP="00226861">
            <w:pPr>
              <w:jc w:val="center"/>
              <w:rPr>
                <w:rFonts w:ascii="Garamond" w:hAnsi="Garamond"/>
                <w:sz w:val="22"/>
                <w:szCs w:val="22"/>
              </w:rPr>
            </w:pPr>
            <w:r>
              <w:rPr>
                <w:rFonts w:ascii="Garamond" w:hAnsi="Garamond"/>
                <w:sz w:val="22"/>
                <w:szCs w:val="22"/>
              </w:rPr>
              <w:t>9.</w:t>
            </w:r>
          </w:p>
        </w:tc>
        <w:tc>
          <w:tcPr>
            <w:tcW w:w="4677" w:type="dxa"/>
            <w:vAlign w:val="center"/>
          </w:tcPr>
          <w:p w14:paraId="7CD04F31" w14:textId="77777777" w:rsidR="00A27BAA" w:rsidRPr="00621A29" w:rsidRDefault="00A27BAA" w:rsidP="00226861">
            <w:pPr>
              <w:tabs>
                <w:tab w:val="left" w:pos="540"/>
              </w:tabs>
              <w:snapToGrid w:val="0"/>
              <w:spacing w:before="60" w:after="60"/>
              <w:jc w:val="both"/>
              <w:rPr>
                <w:rFonts w:ascii="Garamond" w:eastAsia="Times New Roman" w:hAnsi="Garamond" w:cs="Arial"/>
                <w:b/>
                <w:bCs/>
                <w:sz w:val="22"/>
                <w:szCs w:val="22"/>
              </w:rPr>
            </w:pPr>
            <w:r w:rsidRPr="00621A29">
              <w:rPr>
                <w:rFonts w:ascii="Garamond" w:eastAsia="Times New Roman" w:hAnsi="Garamond" w:cs="Arial"/>
                <w:b/>
                <w:bCs/>
                <w:sz w:val="22"/>
                <w:szCs w:val="22"/>
              </w:rPr>
              <w:t>ALBROMET 340 HSC kruhové tyče lisované</w:t>
            </w:r>
          </w:p>
        </w:tc>
        <w:tc>
          <w:tcPr>
            <w:tcW w:w="1701" w:type="dxa"/>
          </w:tcPr>
          <w:p w14:paraId="5E7AFAD1" w14:textId="77777777" w:rsidR="00A27BAA" w:rsidRDefault="00A27BAA" w:rsidP="00226861">
            <w:pPr>
              <w:jc w:val="center"/>
            </w:pPr>
            <w:r w:rsidRPr="005C4D91">
              <w:rPr>
                <w:rFonts w:ascii="Garamond" w:hAnsi="Garamond"/>
                <w:sz w:val="22"/>
                <w:szCs w:val="22"/>
                <w:highlight w:val="cyan"/>
              </w:rPr>
              <w:t>[DOPLNÍ DODAVATEL]</w:t>
            </w:r>
          </w:p>
        </w:tc>
      </w:tr>
    </w:tbl>
    <w:p w14:paraId="46AA7734" w14:textId="77777777" w:rsidR="00F459EC" w:rsidRDefault="00F459EC" w:rsidP="00A27BAA">
      <w:pPr>
        <w:ind w:left="567"/>
        <w:jc w:val="both"/>
        <w:rPr>
          <w:rFonts w:ascii="Garamond" w:hAnsi="Garamond"/>
          <w:sz w:val="22"/>
          <w:szCs w:val="22"/>
        </w:rPr>
      </w:pPr>
    </w:p>
    <w:p w14:paraId="61C83C40" w14:textId="3656B8FF" w:rsidR="00A27BAA" w:rsidRDefault="00616EBB" w:rsidP="00AC2BCE">
      <w:pPr>
        <w:spacing w:line="276" w:lineRule="auto"/>
        <w:ind w:left="567"/>
        <w:jc w:val="both"/>
        <w:rPr>
          <w:rFonts w:ascii="Garamond" w:hAnsi="Garamond"/>
          <w:sz w:val="22"/>
          <w:szCs w:val="22"/>
        </w:rPr>
      </w:pPr>
      <w:r w:rsidRPr="00616EBB">
        <w:rPr>
          <w:rFonts w:ascii="Garamond" w:hAnsi="Garamond"/>
          <w:sz w:val="22"/>
          <w:szCs w:val="22"/>
        </w:rPr>
        <w:t>DPH bude účtována dle platné sazby ke dni uskutečnění zdanitelného plnění</w:t>
      </w:r>
      <w:r>
        <w:rPr>
          <w:rFonts w:ascii="Garamond" w:hAnsi="Garamond"/>
          <w:sz w:val="22"/>
          <w:szCs w:val="22"/>
        </w:rPr>
        <w:t xml:space="preserve">. </w:t>
      </w:r>
      <w:r w:rsidR="00A27BAA">
        <w:rPr>
          <w:rFonts w:ascii="Garamond" w:hAnsi="Garamond"/>
          <w:sz w:val="22"/>
          <w:szCs w:val="22"/>
        </w:rPr>
        <w:t>V případě zahraničního Prodávajícího D</w:t>
      </w:r>
      <w:r w:rsidR="00A27BAA" w:rsidRPr="009845E3">
        <w:rPr>
          <w:rFonts w:ascii="Garamond" w:hAnsi="Garamond"/>
          <w:sz w:val="22"/>
          <w:szCs w:val="22"/>
        </w:rPr>
        <w:t>PH v</w:t>
      </w:r>
      <w:r w:rsidR="00A27BAA" w:rsidRPr="00AC2BCE">
        <w:rPr>
          <w:rFonts w:ascii="Garamond" w:hAnsi="Garamond"/>
          <w:b/>
          <w:sz w:val="22"/>
          <w:szCs w:val="22"/>
        </w:rPr>
        <w:t> </w:t>
      </w:r>
      <w:r w:rsidR="00A27BAA" w:rsidRPr="009845E3">
        <w:rPr>
          <w:rFonts w:ascii="Garamond" w:hAnsi="Garamond"/>
          <w:sz w:val="22"/>
          <w:szCs w:val="22"/>
        </w:rPr>
        <w:t>zákonné výši na základě samovyměření uhradí Kupující.</w:t>
      </w:r>
    </w:p>
    <w:p w14:paraId="286EAB46" w14:textId="0AC7273E" w:rsidR="00A27BAA" w:rsidRPr="00F23BE2" w:rsidRDefault="00A27BAA" w:rsidP="00616EBB">
      <w:pPr>
        <w:pStyle w:val="Nadpislnku"/>
        <w:spacing w:before="120" w:after="120" w:line="276" w:lineRule="auto"/>
        <w:ind w:left="567" w:hanging="567"/>
        <w:jc w:val="both"/>
        <w:rPr>
          <w:b w:val="0"/>
          <w:sz w:val="22"/>
          <w:szCs w:val="22"/>
        </w:rPr>
      </w:pPr>
      <w:r>
        <w:rPr>
          <w:b w:val="0"/>
          <w:sz w:val="22"/>
          <w:szCs w:val="22"/>
        </w:rPr>
        <w:t>7.3.</w:t>
      </w:r>
      <w:r>
        <w:rPr>
          <w:b w:val="0"/>
          <w:sz w:val="22"/>
          <w:szCs w:val="22"/>
        </w:rPr>
        <w:tab/>
      </w:r>
      <w:r w:rsidRPr="00F23BE2">
        <w:rPr>
          <w:b w:val="0"/>
          <w:sz w:val="22"/>
          <w:szCs w:val="22"/>
        </w:rPr>
        <w:t>Skutečn</w:t>
      </w:r>
      <w:r w:rsidR="00850C50">
        <w:rPr>
          <w:b w:val="0"/>
          <w:sz w:val="22"/>
          <w:szCs w:val="22"/>
        </w:rPr>
        <w:t>ě</w:t>
      </w:r>
      <w:r w:rsidRPr="00F23BE2">
        <w:rPr>
          <w:b w:val="0"/>
          <w:sz w:val="22"/>
          <w:szCs w:val="22"/>
        </w:rPr>
        <w:t xml:space="preserve"> požadované množství </w:t>
      </w:r>
      <w:r w:rsidR="00850C50">
        <w:rPr>
          <w:b w:val="0"/>
          <w:sz w:val="22"/>
          <w:szCs w:val="22"/>
        </w:rPr>
        <w:t xml:space="preserve">odpovídající aktuálním potřebám Kupujícího </w:t>
      </w:r>
      <w:r w:rsidRPr="00F23BE2">
        <w:rPr>
          <w:b w:val="0"/>
          <w:sz w:val="22"/>
          <w:szCs w:val="22"/>
        </w:rPr>
        <w:t>bude vždy uvedeno v</w:t>
      </w:r>
      <w:r w:rsidR="00A839F6">
        <w:rPr>
          <w:b w:val="0"/>
          <w:sz w:val="22"/>
          <w:szCs w:val="22"/>
        </w:rPr>
        <w:t> </w:t>
      </w:r>
      <w:r w:rsidR="00BE5704" w:rsidRPr="00F23BE2">
        <w:rPr>
          <w:b w:val="0"/>
          <w:sz w:val="22"/>
          <w:szCs w:val="22"/>
        </w:rPr>
        <w:t>Objednáv</w:t>
      </w:r>
      <w:r w:rsidR="00BE5704">
        <w:rPr>
          <w:b w:val="0"/>
          <w:sz w:val="22"/>
          <w:szCs w:val="22"/>
        </w:rPr>
        <w:t>ce</w:t>
      </w:r>
      <w:r w:rsidRPr="00F23BE2">
        <w:rPr>
          <w:b w:val="0"/>
          <w:sz w:val="22"/>
          <w:szCs w:val="22"/>
        </w:rPr>
        <w:t xml:space="preserve">. </w:t>
      </w:r>
      <w:r w:rsidR="00A839F6">
        <w:rPr>
          <w:b w:val="0"/>
          <w:sz w:val="22"/>
          <w:szCs w:val="22"/>
        </w:rPr>
        <w:t>C</w:t>
      </w:r>
      <w:r w:rsidRPr="00F23BE2">
        <w:rPr>
          <w:b w:val="0"/>
          <w:sz w:val="22"/>
          <w:szCs w:val="22"/>
        </w:rPr>
        <w:t xml:space="preserve">eny </w:t>
      </w:r>
      <w:r w:rsidR="00A839F6">
        <w:rPr>
          <w:b w:val="0"/>
          <w:sz w:val="22"/>
          <w:szCs w:val="22"/>
        </w:rPr>
        <w:t xml:space="preserve">uvedené </w:t>
      </w:r>
      <w:r w:rsidRPr="00F23BE2">
        <w:rPr>
          <w:b w:val="0"/>
          <w:sz w:val="22"/>
          <w:szCs w:val="22"/>
        </w:rPr>
        <w:t xml:space="preserve">ve sloupci "kupní cena v Kč bez DPH/1 kg" u jednotlivých typů Zboží </w:t>
      </w:r>
      <w:r w:rsidR="00A839F6">
        <w:rPr>
          <w:b w:val="0"/>
          <w:sz w:val="22"/>
          <w:szCs w:val="22"/>
        </w:rPr>
        <w:t>nemohou být zvýšeny</w:t>
      </w:r>
      <w:r w:rsidR="00A839F6" w:rsidRPr="00F23BE2">
        <w:rPr>
          <w:b w:val="0"/>
          <w:sz w:val="22"/>
          <w:szCs w:val="22"/>
        </w:rPr>
        <w:t xml:space="preserve"> </w:t>
      </w:r>
      <w:r w:rsidRPr="00F23BE2">
        <w:rPr>
          <w:b w:val="0"/>
          <w:sz w:val="22"/>
          <w:szCs w:val="22"/>
        </w:rPr>
        <w:t xml:space="preserve">po celou dobu trvání Rámcové dohody. V </w:t>
      </w:r>
      <w:r w:rsidR="00BE5704" w:rsidRPr="00F23BE2">
        <w:rPr>
          <w:b w:val="0"/>
          <w:sz w:val="22"/>
          <w:szCs w:val="22"/>
        </w:rPr>
        <w:t>jednotliv</w:t>
      </w:r>
      <w:r w:rsidR="00BE5704">
        <w:rPr>
          <w:b w:val="0"/>
          <w:sz w:val="22"/>
          <w:szCs w:val="22"/>
        </w:rPr>
        <w:t>é</w:t>
      </w:r>
      <w:r w:rsidR="00BE5704" w:rsidRPr="00F23BE2">
        <w:rPr>
          <w:b w:val="0"/>
          <w:sz w:val="22"/>
          <w:szCs w:val="22"/>
        </w:rPr>
        <w:t xml:space="preserve"> Objednáv</w:t>
      </w:r>
      <w:r w:rsidR="00BE5704">
        <w:rPr>
          <w:b w:val="0"/>
          <w:sz w:val="22"/>
          <w:szCs w:val="22"/>
        </w:rPr>
        <w:t>ce</w:t>
      </w:r>
      <w:r w:rsidRPr="00F23BE2">
        <w:rPr>
          <w:b w:val="0"/>
          <w:sz w:val="22"/>
          <w:szCs w:val="22"/>
        </w:rPr>
        <w:t>, jakož i</w:t>
      </w:r>
      <w:r w:rsidR="00A839F6">
        <w:rPr>
          <w:b w:val="0"/>
          <w:sz w:val="22"/>
          <w:szCs w:val="22"/>
        </w:rPr>
        <w:t> </w:t>
      </w:r>
      <w:r w:rsidRPr="00F23BE2">
        <w:rPr>
          <w:b w:val="0"/>
          <w:sz w:val="22"/>
          <w:szCs w:val="22"/>
        </w:rPr>
        <w:t>v </w:t>
      </w:r>
      <w:r w:rsidR="00BE5704" w:rsidRPr="00F23BE2">
        <w:rPr>
          <w:b w:val="0"/>
          <w:sz w:val="22"/>
          <w:szCs w:val="22"/>
        </w:rPr>
        <w:t>odpověd</w:t>
      </w:r>
      <w:r w:rsidR="00BE5704">
        <w:rPr>
          <w:b w:val="0"/>
          <w:sz w:val="22"/>
          <w:szCs w:val="22"/>
        </w:rPr>
        <w:t>i</w:t>
      </w:r>
      <w:r w:rsidR="00BE5704" w:rsidRPr="00F23BE2">
        <w:rPr>
          <w:b w:val="0"/>
          <w:sz w:val="22"/>
          <w:szCs w:val="22"/>
        </w:rPr>
        <w:t xml:space="preserve"> </w:t>
      </w:r>
      <w:r w:rsidRPr="00F23BE2">
        <w:rPr>
          <w:b w:val="0"/>
          <w:sz w:val="22"/>
          <w:szCs w:val="22"/>
        </w:rPr>
        <w:t xml:space="preserve">na informativní e-maily, může být nabídnuta cena stejná nebo nižší, nikoliv však vyšší. Kupní </w:t>
      </w:r>
      <w:r>
        <w:rPr>
          <w:b w:val="0"/>
          <w:sz w:val="22"/>
          <w:szCs w:val="22"/>
        </w:rPr>
        <w:t>c</w:t>
      </w:r>
      <w:r w:rsidRPr="00F23BE2">
        <w:rPr>
          <w:b w:val="0"/>
          <w:sz w:val="22"/>
          <w:szCs w:val="22"/>
        </w:rPr>
        <w:t>ena uvedená v Objednávce nemůž</w:t>
      </w:r>
      <w:r>
        <w:rPr>
          <w:b w:val="0"/>
          <w:sz w:val="22"/>
          <w:szCs w:val="22"/>
        </w:rPr>
        <w:t>e být vyšší, než je cena uvedená</w:t>
      </w:r>
      <w:r w:rsidRPr="00F23BE2">
        <w:rPr>
          <w:b w:val="0"/>
          <w:sz w:val="22"/>
          <w:szCs w:val="22"/>
        </w:rPr>
        <w:t xml:space="preserve"> v informačním e-mailu. </w:t>
      </w:r>
    </w:p>
    <w:p w14:paraId="38AD7465" w14:textId="3B29EF19"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7.4.</w:t>
      </w:r>
      <w:r>
        <w:rPr>
          <w:b w:val="0"/>
          <w:sz w:val="22"/>
          <w:szCs w:val="22"/>
        </w:rPr>
        <w:tab/>
      </w:r>
      <w:r w:rsidR="00851AAA">
        <w:rPr>
          <w:b w:val="0"/>
          <w:sz w:val="22"/>
          <w:szCs w:val="22"/>
        </w:rPr>
        <w:t>Jednotková k</w:t>
      </w:r>
      <w:r w:rsidRPr="00F23BE2">
        <w:rPr>
          <w:b w:val="0"/>
          <w:sz w:val="22"/>
          <w:szCs w:val="22"/>
        </w:rPr>
        <w:t xml:space="preserve">upní cena je sjednána jako nejvýše přípustná, včetně všech poplatků a veškerých dalších nákladů spojených s dodáním Zboží dle této Rámcové dohody. </w:t>
      </w:r>
    </w:p>
    <w:p w14:paraId="715729F8" w14:textId="77777777"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7.5.</w:t>
      </w:r>
      <w:r>
        <w:rPr>
          <w:b w:val="0"/>
          <w:sz w:val="22"/>
          <w:szCs w:val="22"/>
        </w:rPr>
        <w:tab/>
      </w:r>
      <w:r w:rsidRPr="00F23BE2">
        <w:rPr>
          <w:b w:val="0"/>
          <w:sz w:val="22"/>
          <w:szCs w:val="22"/>
        </w:rPr>
        <w:t>Kupní cena bude Kupujícím uhrazena jako jednorázová platba v české měně na základě daňového dokladu – faktury. Kupní cena bude Prodávajícím fakturována do 30 dnů ode dne dodání Zboží, tj. ode dne podpisu předávacího protokolu oběma smluvními stranami.</w:t>
      </w:r>
    </w:p>
    <w:p w14:paraId="37F202C9" w14:textId="796C078E"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lastRenderedPageBreak/>
        <w:t>7.6.</w:t>
      </w:r>
      <w:r>
        <w:rPr>
          <w:b w:val="0"/>
          <w:sz w:val="22"/>
          <w:szCs w:val="22"/>
        </w:rPr>
        <w:tab/>
      </w:r>
      <w:r w:rsidRPr="00F23BE2">
        <w:rPr>
          <w:b w:val="0"/>
          <w:sz w:val="22"/>
          <w:szCs w:val="22"/>
        </w:rPr>
        <w:t xml:space="preserve">Prodávající je oprávněn fakturovat kupní cenu </w:t>
      </w:r>
      <w:r>
        <w:rPr>
          <w:b w:val="0"/>
          <w:sz w:val="22"/>
          <w:szCs w:val="22"/>
        </w:rPr>
        <w:t>nejdříve</w:t>
      </w:r>
      <w:r w:rsidRPr="00F23BE2">
        <w:rPr>
          <w:b w:val="0"/>
          <w:sz w:val="22"/>
          <w:szCs w:val="22"/>
        </w:rPr>
        <w:t xml:space="preserve"> následující pracovní den </w:t>
      </w:r>
      <w:r>
        <w:rPr>
          <w:b w:val="0"/>
          <w:sz w:val="22"/>
          <w:szCs w:val="22"/>
        </w:rPr>
        <w:t>po</w:t>
      </w:r>
      <w:r w:rsidRPr="00F23BE2">
        <w:rPr>
          <w:b w:val="0"/>
          <w:sz w:val="22"/>
          <w:szCs w:val="22"/>
        </w:rPr>
        <w:t xml:space="preserve"> dn</w:t>
      </w:r>
      <w:r>
        <w:rPr>
          <w:b w:val="0"/>
          <w:sz w:val="22"/>
          <w:szCs w:val="22"/>
        </w:rPr>
        <w:t>i</w:t>
      </w:r>
      <w:r w:rsidRPr="00F23BE2">
        <w:rPr>
          <w:b w:val="0"/>
          <w:sz w:val="22"/>
          <w:szCs w:val="22"/>
        </w:rPr>
        <w:t xml:space="preserve"> dodání Zboží, tj. </w:t>
      </w:r>
      <w:r>
        <w:rPr>
          <w:b w:val="0"/>
          <w:sz w:val="22"/>
          <w:szCs w:val="22"/>
        </w:rPr>
        <w:t>následující pracovní den po</w:t>
      </w:r>
      <w:r w:rsidRPr="00F23BE2">
        <w:rPr>
          <w:b w:val="0"/>
          <w:sz w:val="22"/>
          <w:szCs w:val="22"/>
        </w:rPr>
        <w:t xml:space="preserve"> podpisu předávacího protokolu oběma smluvními stranami</w:t>
      </w:r>
      <w:r w:rsidRPr="004F741E">
        <w:rPr>
          <w:b w:val="0"/>
          <w:sz w:val="22"/>
          <w:szCs w:val="22"/>
        </w:rPr>
        <w:t>.</w:t>
      </w:r>
    </w:p>
    <w:p w14:paraId="5A619DE1" w14:textId="1667F73F"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7.7.</w:t>
      </w:r>
      <w:r>
        <w:rPr>
          <w:b w:val="0"/>
          <w:sz w:val="22"/>
          <w:szCs w:val="22"/>
        </w:rPr>
        <w:tab/>
      </w:r>
      <w:r w:rsidRPr="00F23BE2">
        <w:rPr>
          <w:b w:val="0"/>
          <w:sz w:val="22"/>
          <w:szCs w:val="22"/>
        </w:rPr>
        <w:t xml:space="preserve">Daňový doklad – faktura musí obsahovat všechny náležitosti </w:t>
      </w:r>
      <w:r w:rsidR="00BE5704">
        <w:rPr>
          <w:b w:val="0"/>
          <w:sz w:val="22"/>
          <w:szCs w:val="22"/>
        </w:rPr>
        <w:t xml:space="preserve">stanovené touto Rámcovou dohodou a náležitosti </w:t>
      </w:r>
      <w:r w:rsidRPr="00F23BE2">
        <w:rPr>
          <w:b w:val="0"/>
          <w:sz w:val="22"/>
          <w:szCs w:val="22"/>
        </w:rPr>
        <w:t>řádného účetního a daňového dokladu ve smyslu příslušných právních předpisů, zejména zákona č. 235/2004 Sb., o dani z přidané hodnoty, ve znění pozdějších předpisů. Přílohou faktury musí být kopie předávacího protokolu podepsaného oběma smluvními stranami. V případě, že faktura nebude mít odpovídající náležitosti, je Kupující oprávněn ji vrátit ve lhůtě splatnosti zpět Prodávajícímu k doplnění, aniž se tak dostane do prodlení se splatností. Lhůta splatnosti počíná běžet znovu od opětovného doručení náležitě doplněné či opravené faktury Kupujícímu.</w:t>
      </w:r>
    </w:p>
    <w:p w14:paraId="6DF297CD" w14:textId="77777777"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7.8.</w:t>
      </w:r>
      <w:r>
        <w:rPr>
          <w:b w:val="0"/>
          <w:sz w:val="22"/>
          <w:szCs w:val="22"/>
        </w:rPr>
        <w:tab/>
      </w:r>
      <w:r w:rsidRPr="00F23BE2">
        <w:rPr>
          <w:b w:val="0"/>
          <w:sz w:val="22"/>
          <w:szCs w:val="22"/>
        </w:rPr>
        <w:t xml:space="preserve">Splatnost faktury se sjednává na 30 kalendářních dnů ode dne jejího prokazatelného doručení Kupujícímu. </w:t>
      </w:r>
    </w:p>
    <w:p w14:paraId="0EB6963A" w14:textId="46941A90"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7.9.</w:t>
      </w:r>
      <w:r>
        <w:rPr>
          <w:b w:val="0"/>
          <w:sz w:val="22"/>
          <w:szCs w:val="22"/>
        </w:rPr>
        <w:tab/>
      </w:r>
      <w:r w:rsidRPr="00F23BE2">
        <w:rPr>
          <w:b w:val="0"/>
          <w:sz w:val="22"/>
          <w:szCs w:val="22"/>
        </w:rPr>
        <w:t>Kupní cena bude Kupujícím uhrazena na bankovní účet Prodávajícího uvedený v zaslané faktuře.</w:t>
      </w:r>
    </w:p>
    <w:p w14:paraId="0DADE133" w14:textId="77777777" w:rsidR="00A27BAA" w:rsidRPr="00F23BE2" w:rsidRDefault="00A27BAA" w:rsidP="00A27BAA">
      <w:pPr>
        <w:pStyle w:val="Nadpislnku"/>
        <w:spacing w:after="120" w:line="276" w:lineRule="auto"/>
        <w:ind w:left="567" w:hanging="567"/>
        <w:jc w:val="both"/>
        <w:rPr>
          <w:rFonts w:cs="Arial"/>
          <w:b w:val="0"/>
          <w:sz w:val="22"/>
          <w:szCs w:val="22"/>
        </w:rPr>
      </w:pPr>
      <w:r>
        <w:rPr>
          <w:b w:val="0"/>
          <w:sz w:val="22"/>
          <w:szCs w:val="22"/>
        </w:rPr>
        <w:t>7.10.</w:t>
      </w:r>
      <w:r>
        <w:rPr>
          <w:b w:val="0"/>
          <w:sz w:val="22"/>
          <w:szCs w:val="22"/>
        </w:rPr>
        <w:tab/>
      </w:r>
      <w:r w:rsidRPr="00F23BE2">
        <w:rPr>
          <w:b w:val="0"/>
          <w:sz w:val="22"/>
          <w:szCs w:val="22"/>
        </w:rPr>
        <w:t>Kupující neposkytuje zálohy na úhradu ceny plnění.</w:t>
      </w:r>
    </w:p>
    <w:p w14:paraId="62A528DB" w14:textId="763FC55E" w:rsidR="00A27BAA" w:rsidRPr="00F0536A" w:rsidRDefault="00A27BAA" w:rsidP="00A27BAA">
      <w:pPr>
        <w:pStyle w:val="Nadpislnku"/>
        <w:spacing w:after="120" w:line="276" w:lineRule="auto"/>
        <w:ind w:left="567" w:hanging="567"/>
        <w:jc w:val="both"/>
        <w:rPr>
          <w:rFonts w:cs="Arial"/>
          <w:b w:val="0"/>
          <w:sz w:val="22"/>
          <w:szCs w:val="22"/>
        </w:rPr>
      </w:pPr>
      <w:r w:rsidRPr="00F0536A">
        <w:rPr>
          <w:b w:val="0"/>
          <w:sz w:val="22"/>
          <w:szCs w:val="22"/>
        </w:rPr>
        <w:t>7.11.</w:t>
      </w:r>
      <w:r w:rsidRPr="00F0536A">
        <w:rPr>
          <w:b w:val="0"/>
          <w:sz w:val="22"/>
          <w:szCs w:val="22"/>
        </w:rPr>
        <w:tab/>
      </w:r>
      <w:r w:rsidR="00F0536A" w:rsidRPr="00F0536A">
        <w:rPr>
          <w:b w:val="0"/>
          <w:sz w:val="22"/>
          <w:szCs w:val="22"/>
        </w:rPr>
        <w:t>Kupující je oprávněn započíst své splatné i nesplatné pohledávky z titulu nároků na zaplacení smluvních pokut či nároků na náhradu škody/újmy vůči jakékoliv splatné či nesplatné pohledávce Prodávajícího. Prodávající není oprávněn jakékoliv své pohledávky vůči Kupujícímu, vzniklé na základě této Rámcové dohody nebo Objednávky podle ní uzavřené, započíst, zatížit zástavním právem ani je postoupit na jiného bez předchozího písemného souhlasu Kupujícího</w:t>
      </w:r>
      <w:r w:rsidRPr="00F0536A">
        <w:rPr>
          <w:b w:val="0"/>
          <w:sz w:val="22"/>
          <w:szCs w:val="22"/>
        </w:rPr>
        <w:t>.</w:t>
      </w:r>
    </w:p>
    <w:p w14:paraId="751D56C3" w14:textId="77777777" w:rsidR="00A27BAA" w:rsidRPr="00F23BE2" w:rsidRDefault="00A27BAA" w:rsidP="00616EBB">
      <w:pPr>
        <w:pStyle w:val="Nadpislnku"/>
        <w:keepNext/>
        <w:spacing w:after="120" w:line="276" w:lineRule="auto"/>
        <w:jc w:val="both"/>
        <w:rPr>
          <w:rFonts w:cs="Arial"/>
          <w:b w:val="0"/>
          <w:sz w:val="22"/>
          <w:szCs w:val="22"/>
        </w:rPr>
      </w:pPr>
    </w:p>
    <w:p w14:paraId="019664B0" w14:textId="77777777" w:rsidR="00A27BAA" w:rsidRPr="00770943" w:rsidRDefault="00A27BAA" w:rsidP="00770943">
      <w:pPr>
        <w:pStyle w:val="Nadpislnku"/>
        <w:keepNext/>
        <w:spacing w:before="240" w:after="0" w:line="276" w:lineRule="auto"/>
        <w:rPr>
          <w:sz w:val="22"/>
          <w:szCs w:val="22"/>
        </w:rPr>
      </w:pPr>
      <w:r w:rsidRPr="00770943">
        <w:rPr>
          <w:sz w:val="22"/>
          <w:szCs w:val="22"/>
        </w:rPr>
        <w:t>VIII.</w:t>
      </w:r>
    </w:p>
    <w:p w14:paraId="01A17282" w14:textId="77777777" w:rsidR="00A27BAA" w:rsidRPr="00374D4B" w:rsidRDefault="00A27BAA" w:rsidP="00616EBB">
      <w:pPr>
        <w:keepNext/>
        <w:spacing w:after="120" w:line="276" w:lineRule="auto"/>
        <w:jc w:val="center"/>
        <w:rPr>
          <w:rFonts w:ascii="Garamond" w:hAnsi="Garamond" w:cs="Arial"/>
          <w:b/>
          <w:sz w:val="22"/>
          <w:szCs w:val="22"/>
        </w:rPr>
      </w:pPr>
      <w:r w:rsidRPr="003A64B1">
        <w:rPr>
          <w:rFonts w:ascii="Garamond" w:hAnsi="Garamond" w:cs="Arial"/>
          <w:b/>
          <w:sz w:val="22"/>
          <w:szCs w:val="22"/>
        </w:rPr>
        <w:t>Práva a povinnosti smluvních stran</w:t>
      </w:r>
    </w:p>
    <w:p w14:paraId="29B28C0B" w14:textId="58C40AA1" w:rsidR="00A27BAA" w:rsidRPr="00F23BE2" w:rsidRDefault="00A27BAA" w:rsidP="00A27BAA">
      <w:pPr>
        <w:pStyle w:val="Nadpislnku"/>
        <w:spacing w:after="120" w:line="276" w:lineRule="auto"/>
        <w:ind w:left="567" w:hanging="567"/>
        <w:jc w:val="both"/>
        <w:rPr>
          <w:rFonts w:cs="Tahoma"/>
          <w:b w:val="0"/>
          <w:sz w:val="22"/>
          <w:szCs w:val="22"/>
        </w:rPr>
      </w:pPr>
      <w:r>
        <w:rPr>
          <w:b w:val="0"/>
          <w:sz w:val="22"/>
          <w:szCs w:val="22"/>
        </w:rPr>
        <w:t>8.1.</w:t>
      </w:r>
      <w:r>
        <w:rPr>
          <w:b w:val="0"/>
          <w:sz w:val="22"/>
          <w:szCs w:val="22"/>
        </w:rPr>
        <w:tab/>
      </w:r>
      <w:r w:rsidRPr="00F23BE2">
        <w:rPr>
          <w:b w:val="0"/>
          <w:sz w:val="22"/>
          <w:szCs w:val="22"/>
        </w:rPr>
        <w:t xml:space="preserve">Prodávající </w:t>
      </w:r>
      <w:r w:rsidRPr="00F23BE2">
        <w:rPr>
          <w:rFonts w:cs="Tahoma"/>
          <w:b w:val="0"/>
          <w:sz w:val="22"/>
          <w:szCs w:val="22"/>
        </w:rPr>
        <w:t xml:space="preserve">je povinen dodat Zboží za podmínek </w:t>
      </w:r>
      <w:r w:rsidR="00226861">
        <w:rPr>
          <w:rFonts w:cs="Tahoma"/>
          <w:b w:val="0"/>
          <w:sz w:val="22"/>
          <w:szCs w:val="22"/>
        </w:rPr>
        <w:t xml:space="preserve">uvedených v Objednávce a </w:t>
      </w:r>
      <w:r w:rsidRPr="00F23BE2">
        <w:rPr>
          <w:rFonts w:cs="Tahoma"/>
          <w:b w:val="0"/>
          <w:sz w:val="22"/>
          <w:szCs w:val="22"/>
        </w:rPr>
        <w:t>této Rámcové dohod</w:t>
      </w:r>
      <w:r w:rsidR="00226861">
        <w:rPr>
          <w:rFonts w:cs="Tahoma"/>
          <w:b w:val="0"/>
          <w:sz w:val="22"/>
          <w:szCs w:val="22"/>
        </w:rPr>
        <w:t>ě.</w:t>
      </w:r>
      <w:r w:rsidRPr="00F23BE2">
        <w:rPr>
          <w:rFonts w:cs="Tahoma"/>
          <w:b w:val="0"/>
          <w:sz w:val="22"/>
          <w:szCs w:val="22"/>
        </w:rPr>
        <w:t xml:space="preserve"> </w:t>
      </w:r>
      <w:r w:rsidR="00226861">
        <w:rPr>
          <w:rFonts w:cs="Tahoma"/>
          <w:b w:val="0"/>
          <w:sz w:val="22"/>
          <w:szCs w:val="22"/>
        </w:rPr>
        <w:t>P</w:t>
      </w:r>
      <w:r w:rsidRPr="00F23BE2">
        <w:rPr>
          <w:rFonts w:cs="Tahoma"/>
          <w:b w:val="0"/>
          <w:sz w:val="22"/>
          <w:szCs w:val="22"/>
        </w:rPr>
        <w:t>ředmět plnění musí odpovídat technickým požadavkům specifikovaným v Příloze č. 1 této Rámcové dohody a musí být bez jakýchkoliv vad.</w:t>
      </w:r>
    </w:p>
    <w:p w14:paraId="41B3446B" w14:textId="77777777" w:rsidR="00A27BAA" w:rsidRPr="00F23BE2" w:rsidRDefault="00A27BAA" w:rsidP="00A27BAA">
      <w:pPr>
        <w:pStyle w:val="Nadpislnku"/>
        <w:spacing w:after="120" w:line="276" w:lineRule="auto"/>
        <w:ind w:left="567" w:hanging="567"/>
        <w:jc w:val="both"/>
        <w:rPr>
          <w:rFonts w:cs="Tahoma"/>
          <w:b w:val="0"/>
          <w:sz w:val="22"/>
          <w:szCs w:val="22"/>
        </w:rPr>
      </w:pPr>
      <w:r>
        <w:rPr>
          <w:b w:val="0"/>
          <w:sz w:val="22"/>
          <w:szCs w:val="22"/>
        </w:rPr>
        <w:t>8.2.</w:t>
      </w:r>
      <w:r>
        <w:rPr>
          <w:b w:val="0"/>
          <w:sz w:val="22"/>
          <w:szCs w:val="22"/>
        </w:rPr>
        <w:tab/>
      </w:r>
      <w:r w:rsidRPr="00F23BE2">
        <w:rPr>
          <w:b w:val="0"/>
          <w:sz w:val="22"/>
          <w:szCs w:val="22"/>
        </w:rPr>
        <w:t>Prodávající není oprávněn postoupit jakákoliv práva anebo povinnosti z této Rámcové dohody na třetí osoby bez předchozího písemného souhlasu Kupujícího.</w:t>
      </w:r>
    </w:p>
    <w:p w14:paraId="68B7EACE" w14:textId="437FCC73" w:rsidR="00A27BAA" w:rsidRPr="00F23BE2" w:rsidRDefault="00A27BAA" w:rsidP="00A27BAA">
      <w:pPr>
        <w:pStyle w:val="Nadpislnku"/>
        <w:spacing w:after="120" w:line="276" w:lineRule="auto"/>
        <w:ind w:left="567" w:hanging="567"/>
        <w:jc w:val="both"/>
        <w:rPr>
          <w:rFonts w:cs="Tahoma"/>
          <w:b w:val="0"/>
          <w:sz w:val="22"/>
          <w:szCs w:val="22"/>
        </w:rPr>
      </w:pPr>
      <w:r>
        <w:rPr>
          <w:b w:val="0"/>
          <w:sz w:val="22"/>
          <w:szCs w:val="22"/>
        </w:rPr>
        <w:t>8.3.</w:t>
      </w:r>
      <w:r>
        <w:rPr>
          <w:b w:val="0"/>
          <w:sz w:val="22"/>
          <w:szCs w:val="22"/>
        </w:rPr>
        <w:tab/>
      </w:r>
      <w:r w:rsidRPr="00F23BE2">
        <w:rPr>
          <w:b w:val="0"/>
          <w:sz w:val="22"/>
          <w:szCs w:val="22"/>
        </w:rPr>
        <w:t>Prodávající odpovídá Kupujícímu za újmu způsobenou porušením povinností podle této Rámcové dohody nebo povinnosti stanovené obecně závazným právním předpisem.</w:t>
      </w:r>
    </w:p>
    <w:p w14:paraId="0EBD824C" w14:textId="689C7FFA" w:rsidR="00A27BAA" w:rsidRPr="003A64B1" w:rsidRDefault="00A27BAA" w:rsidP="00A27BAA">
      <w:pPr>
        <w:pStyle w:val="Nadpislnku"/>
        <w:spacing w:after="120" w:line="276" w:lineRule="auto"/>
        <w:ind w:left="567" w:hanging="567"/>
        <w:jc w:val="both"/>
        <w:rPr>
          <w:rFonts w:cs="Tahoma"/>
          <w:b w:val="0"/>
          <w:sz w:val="22"/>
          <w:szCs w:val="22"/>
        </w:rPr>
      </w:pPr>
      <w:r w:rsidRPr="00EF6039">
        <w:rPr>
          <w:b w:val="0"/>
          <w:sz w:val="22"/>
          <w:szCs w:val="22"/>
        </w:rPr>
        <w:t>8.</w:t>
      </w:r>
      <w:r w:rsidR="00F0536A">
        <w:rPr>
          <w:b w:val="0"/>
          <w:sz w:val="22"/>
          <w:szCs w:val="22"/>
        </w:rPr>
        <w:t>4</w:t>
      </w:r>
      <w:r w:rsidRPr="00EF6039">
        <w:rPr>
          <w:b w:val="0"/>
          <w:sz w:val="22"/>
          <w:szCs w:val="22"/>
        </w:rPr>
        <w:t>.</w:t>
      </w:r>
      <w:r w:rsidRPr="00EF6039">
        <w:rPr>
          <w:b w:val="0"/>
          <w:sz w:val="22"/>
          <w:szCs w:val="22"/>
        </w:rPr>
        <w:tab/>
      </w:r>
      <w:r w:rsidRPr="008507EF">
        <w:rPr>
          <w:b w:val="0"/>
          <w:sz w:val="22"/>
          <w:szCs w:val="22"/>
        </w:rPr>
        <w:t xml:space="preserve">Prodávající bere na vědomí a souhlasí s tím, že tato Rámcová dohoda </w:t>
      </w:r>
      <w:r w:rsidR="008507EF" w:rsidRPr="008507EF">
        <w:rPr>
          <w:b w:val="0"/>
          <w:sz w:val="22"/>
          <w:szCs w:val="22"/>
        </w:rPr>
        <w:t xml:space="preserve">bude uveřejněna na profilu </w:t>
      </w:r>
      <w:r w:rsidR="008507EF">
        <w:rPr>
          <w:b w:val="0"/>
          <w:sz w:val="22"/>
          <w:szCs w:val="22"/>
        </w:rPr>
        <w:t>Kupujícího</w:t>
      </w:r>
      <w:r w:rsidR="008507EF" w:rsidRPr="008507EF">
        <w:rPr>
          <w:b w:val="0"/>
          <w:sz w:val="22"/>
          <w:szCs w:val="22"/>
        </w:rPr>
        <w:t xml:space="preserve"> ve smyslu </w:t>
      </w:r>
      <w:proofErr w:type="spellStart"/>
      <w:r w:rsidR="008507EF" w:rsidRPr="008507EF">
        <w:rPr>
          <w:b w:val="0"/>
          <w:sz w:val="22"/>
          <w:szCs w:val="22"/>
        </w:rPr>
        <w:t>ust</w:t>
      </w:r>
      <w:proofErr w:type="spellEnd"/>
      <w:r w:rsidR="008507EF" w:rsidRPr="008507EF">
        <w:rPr>
          <w:b w:val="0"/>
          <w:sz w:val="22"/>
          <w:szCs w:val="22"/>
        </w:rPr>
        <w:t>. § 219 ZZVZ nebo v souladu se zák. č. 340/2015 Sb. v registru smluv, pakliže podléhá zveřejnění, stejně tak jako bude uveřejněna výše skutečně uhrazené ceny za plnění předmětu z</w:t>
      </w:r>
      <w:r w:rsidR="00DF0D1D">
        <w:rPr>
          <w:b w:val="0"/>
          <w:sz w:val="22"/>
          <w:szCs w:val="22"/>
        </w:rPr>
        <w:t> </w:t>
      </w:r>
      <w:r w:rsidR="008507EF" w:rsidRPr="008507EF">
        <w:rPr>
          <w:b w:val="0"/>
          <w:sz w:val="22"/>
          <w:szCs w:val="22"/>
        </w:rPr>
        <w:t xml:space="preserve">této dohody, a to ve lhůtách a způsobem uvedeným v </w:t>
      </w:r>
      <w:proofErr w:type="spellStart"/>
      <w:r w:rsidR="008507EF" w:rsidRPr="008507EF">
        <w:rPr>
          <w:b w:val="0"/>
          <w:sz w:val="22"/>
          <w:szCs w:val="22"/>
        </w:rPr>
        <w:t>ust</w:t>
      </w:r>
      <w:proofErr w:type="spellEnd"/>
      <w:r w:rsidR="008507EF" w:rsidRPr="008507EF">
        <w:rPr>
          <w:b w:val="0"/>
          <w:sz w:val="22"/>
          <w:szCs w:val="22"/>
        </w:rPr>
        <w:t>. § 219 ZZVZ a jinými příslušnými předpisy.</w:t>
      </w:r>
      <w:bookmarkStart w:id="3" w:name="_Toc328466057"/>
      <w:bookmarkStart w:id="4" w:name="_Toc331144128"/>
      <w:bookmarkStart w:id="5" w:name="_Toc331147253"/>
      <w:bookmarkStart w:id="6" w:name="_Toc331492339"/>
      <w:bookmarkStart w:id="7" w:name="_Toc332027174"/>
      <w:bookmarkStart w:id="8" w:name="_Toc332288376"/>
      <w:bookmarkStart w:id="9" w:name="_Toc332288566"/>
      <w:bookmarkStart w:id="10" w:name="_Toc332778305"/>
      <w:bookmarkStart w:id="11" w:name="_Toc332778484"/>
      <w:bookmarkStart w:id="12" w:name="_Toc382396135"/>
    </w:p>
    <w:p w14:paraId="173C57AE" w14:textId="522FBBD4" w:rsidR="00A27BAA" w:rsidRPr="000F33ED" w:rsidRDefault="00A27BAA" w:rsidP="00A27BAA">
      <w:pPr>
        <w:pStyle w:val="Nadpislnku"/>
        <w:spacing w:after="120" w:line="276" w:lineRule="auto"/>
        <w:ind w:left="567" w:hanging="567"/>
        <w:jc w:val="both"/>
        <w:rPr>
          <w:rFonts w:cs="Tahoma"/>
          <w:b w:val="0"/>
          <w:sz w:val="22"/>
          <w:szCs w:val="22"/>
        </w:rPr>
      </w:pPr>
      <w:r>
        <w:rPr>
          <w:rFonts w:cs="Arial"/>
          <w:b w:val="0"/>
          <w:sz w:val="22"/>
          <w:szCs w:val="22"/>
        </w:rPr>
        <w:t>8.</w:t>
      </w:r>
      <w:r w:rsidR="00F0536A">
        <w:rPr>
          <w:rFonts w:cs="Arial"/>
          <w:b w:val="0"/>
          <w:sz w:val="22"/>
          <w:szCs w:val="22"/>
        </w:rPr>
        <w:t>5</w:t>
      </w:r>
      <w:r>
        <w:rPr>
          <w:rFonts w:cs="Arial"/>
          <w:b w:val="0"/>
          <w:sz w:val="22"/>
          <w:szCs w:val="22"/>
        </w:rPr>
        <w:t>.</w:t>
      </w:r>
      <w:r>
        <w:rPr>
          <w:rFonts w:cs="Arial"/>
          <w:b w:val="0"/>
          <w:sz w:val="22"/>
          <w:szCs w:val="22"/>
        </w:rPr>
        <w:tab/>
      </w:r>
      <w:r w:rsidRPr="000F33ED">
        <w:rPr>
          <w:rFonts w:cs="Arial"/>
          <w:b w:val="0"/>
          <w:sz w:val="22"/>
          <w:szCs w:val="22"/>
        </w:rPr>
        <w:t>Smluvní strany se dohodly a Prodávající určil, že osobou oprávněnou k jednání za Prodávajícího ve věcech, které se týkají této Rámcové dohody a její realizace je:</w:t>
      </w:r>
    </w:p>
    <w:p w14:paraId="00FC7F4A" w14:textId="77777777" w:rsidR="00A27BAA" w:rsidRPr="000F33ED" w:rsidRDefault="00A27BAA" w:rsidP="00A27BAA">
      <w:pPr>
        <w:pStyle w:val="Odstavecseseznamem"/>
        <w:tabs>
          <w:tab w:val="left" w:pos="-3840"/>
        </w:tabs>
        <w:spacing w:line="276" w:lineRule="auto"/>
        <w:ind w:left="454" w:firstLine="113"/>
        <w:jc w:val="both"/>
        <w:rPr>
          <w:rFonts w:ascii="Garamond" w:eastAsia="Calibri" w:hAnsi="Garamond" w:cs="Arial"/>
          <w:sz w:val="22"/>
          <w:szCs w:val="22"/>
        </w:rPr>
      </w:pPr>
      <w:r w:rsidRPr="000F33ED">
        <w:rPr>
          <w:rFonts w:ascii="Garamond" w:eastAsia="Calibri" w:hAnsi="Garamond" w:cs="Arial"/>
          <w:sz w:val="22"/>
          <w:szCs w:val="22"/>
        </w:rPr>
        <w:t>jméno:</w:t>
      </w:r>
      <w:r w:rsidRPr="000F33ED">
        <w:rPr>
          <w:rFonts w:ascii="Garamond" w:eastAsia="Calibri" w:hAnsi="Garamond" w:cs="Arial"/>
          <w:sz w:val="22"/>
          <w:szCs w:val="22"/>
        </w:rPr>
        <w:tab/>
      </w:r>
      <w:r w:rsidRPr="00374D4B">
        <w:rPr>
          <w:rFonts w:ascii="Garamond" w:hAnsi="Garamond"/>
          <w:sz w:val="22"/>
          <w:szCs w:val="22"/>
        </w:rPr>
        <w:t>[</w:t>
      </w:r>
      <w:r w:rsidRPr="00374D4B">
        <w:rPr>
          <w:rFonts w:ascii="Garamond" w:hAnsi="Garamond"/>
          <w:sz w:val="22"/>
          <w:szCs w:val="22"/>
          <w:highlight w:val="cyan"/>
        </w:rPr>
        <w:t xml:space="preserve">DOPLNÍ </w:t>
      </w:r>
      <w:r w:rsidRPr="00B83B58">
        <w:rPr>
          <w:rFonts w:ascii="Garamond" w:hAnsi="Garamond"/>
          <w:sz w:val="22"/>
          <w:szCs w:val="22"/>
          <w:highlight w:val="cyan"/>
        </w:rPr>
        <w:t>DODAVATEL</w:t>
      </w:r>
      <w:r w:rsidRPr="00374D4B">
        <w:rPr>
          <w:rFonts w:ascii="Garamond" w:hAnsi="Garamond"/>
          <w:sz w:val="22"/>
          <w:szCs w:val="22"/>
        </w:rPr>
        <w:t>]</w:t>
      </w:r>
    </w:p>
    <w:p w14:paraId="71ABDB86" w14:textId="77777777" w:rsidR="00A27BAA" w:rsidRPr="00374D4B" w:rsidRDefault="00A27BAA" w:rsidP="00A27BAA">
      <w:pPr>
        <w:pStyle w:val="Odstavecseseznamem"/>
        <w:tabs>
          <w:tab w:val="left" w:pos="-3840"/>
        </w:tabs>
        <w:spacing w:line="276" w:lineRule="auto"/>
        <w:ind w:left="454" w:firstLine="113"/>
        <w:jc w:val="both"/>
        <w:rPr>
          <w:rFonts w:ascii="Garamond" w:hAnsi="Garamond"/>
          <w:sz w:val="22"/>
          <w:szCs w:val="22"/>
        </w:rPr>
      </w:pPr>
      <w:r w:rsidRPr="00374D4B">
        <w:rPr>
          <w:rFonts w:ascii="Garamond" w:hAnsi="Garamond"/>
          <w:sz w:val="22"/>
          <w:szCs w:val="22"/>
        </w:rPr>
        <w:t>e-mail:</w:t>
      </w:r>
      <w:r w:rsidRPr="00374D4B">
        <w:rPr>
          <w:rFonts w:ascii="Garamond" w:hAnsi="Garamond"/>
          <w:sz w:val="22"/>
          <w:szCs w:val="22"/>
        </w:rPr>
        <w:tab/>
        <w:t>[</w:t>
      </w:r>
      <w:r w:rsidRPr="00374D4B">
        <w:rPr>
          <w:rFonts w:ascii="Garamond" w:hAnsi="Garamond"/>
          <w:sz w:val="22"/>
          <w:szCs w:val="22"/>
          <w:highlight w:val="cyan"/>
        </w:rPr>
        <w:t xml:space="preserve">DOPLNÍ </w:t>
      </w:r>
      <w:r w:rsidRPr="00B83B58">
        <w:rPr>
          <w:rFonts w:ascii="Garamond" w:hAnsi="Garamond"/>
          <w:sz w:val="22"/>
          <w:szCs w:val="22"/>
          <w:highlight w:val="cyan"/>
        </w:rPr>
        <w:t>DODAVATEL</w:t>
      </w:r>
      <w:r w:rsidRPr="00374D4B">
        <w:rPr>
          <w:rFonts w:ascii="Garamond" w:hAnsi="Garamond"/>
          <w:sz w:val="22"/>
          <w:szCs w:val="22"/>
        </w:rPr>
        <w:t>]</w:t>
      </w:r>
    </w:p>
    <w:p w14:paraId="691192DF" w14:textId="77777777" w:rsidR="00A27BAA" w:rsidRDefault="00A27BAA" w:rsidP="00B762BC">
      <w:pPr>
        <w:pStyle w:val="Odstavecseseznamem"/>
        <w:tabs>
          <w:tab w:val="left" w:pos="-3840"/>
        </w:tabs>
        <w:spacing w:after="120" w:line="276" w:lineRule="auto"/>
        <w:ind w:left="454" w:firstLine="113"/>
        <w:jc w:val="both"/>
        <w:rPr>
          <w:rFonts w:ascii="Garamond" w:hAnsi="Garamond"/>
          <w:sz w:val="22"/>
          <w:szCs w:val="22"/>
        </w:rPr>
      </w:pPr>
      <w:r>
        <w:rPr>
          <w:rFonts w:ascii="Garamond" w:hAnsi="Garamond"/>
          <w:sz w:val="22"/>
          <w:szCs w:val="22"/>
        </w:rPr>
        <w:t>tel.:</w:t>
      </w:r>
      <w:r>
        <w:rPr>
          <w:rFonts w:ascii="Garamond" w:hAnsi="Garamond"/>
          <w:sz w:val="22"/>
          <w:szCs w:val="22"/>
        </w:rPr>
        <w:tab/>
      </w:r>
      <w:r w:rsidRPr="00374D4B">
        <w:rPr>
          <w:rFonts w:ascii="Garamond" w:hAnsi="Garamond"/>
          <w:sz w:val="22"/>
          <w:szCs w:val="22"/>
        </w:rPr>
        <w:t>[</w:t>
      </w:r>
      <w:r w:rsidRPr="00374D4B">
        <w:rPr>
          <w:rFonts w:ascii="Garamond" w:hAnsi="Garamond"/>
          <w:sz w:val="22"/>
          <w:szCs w:val="22"/>
          <w:highlight w:val="cyan"/>
        </w:rPr>
        <w:t xml:space="preserve">DOPLNÍ </w:t>
      </w:r>
      <w:r w:rsidRPr="00B83B58">
        <w:rPr>
          <w:rFonts w:ascii="Garamond" w:hAnsi="Garamond"/>
          <w:sz w:val="22"/>
          <w:szCs w:val="22"/>
          <w:highlight w:val="cyan"/>
        </w:rPr>
        <w:t>DODAVATEL</w:t>
      </w:r>
      <w:r w:rsidRPr="00374D4B">
        <w:rPr>
          <w:rFonts w:ascii="Garamond" w:hAnsi="Garamond"/>
          <w:sz w:val="22"/>
          <w:szCs w:val="22"/>
        </w:rPr>
        <w:t>]</w:t>
      </w:r>
    </w:p>
    <w:p w14:paraId="40849426" w14:textId="19BCDAAA" w:rsidR="00A27BAA" w:rsidRPr="000F33ED" w:rsidRDefault="00A27BAA" w:rsidP="00A27BAA">
      <w:pPr>
        <w:pStyle w:val="Nadpislnku"/>
        <w:spacing w:after="120" w:line="276" w:lineRule="auto"/>
        <w:ind w:left="567" w:hanging="567"/>
        <w:jc w:val="both"/>
        <w:rPr>
          <w:b w:val="0"/>
          <w:sz w:val="22"/>
          <w:szCs w:val="22"/>
        </w:rPr>
      </w:pPr>
      <w:r>
        <w:rPr>
          <w:rFonts w:cs="Arial"/>
          <w:b w:val="0"/>
          <w:sz w:val="22"/>
          <w:szCs w:val="22"/>
        </w:rPr>
        <w:t>8.</w:t>
      </w:r>
      <w:r w:rsidR="00F0536A">
        <w:rPr>
          <w:rFonts w:cs="Arial"/>
          <w:b w:val="0"/>
          <w:sz w:val="22"/>
          <w:szCs w:val="22"/>
        </w:rPr>
        <w:t>6</w:t>
      </w:r>
      <w:r>
        <w:rPr>
          <w:rFonts w:cs="Arial"/>
          <w:b w:val="0"/>
          <w:sz w:val="22"/>
          <w:szCs w:val="22"/>
        </w:rPr>
        <w:t>.</w:t>
      </w:r>
      <w:r>
        <w:rPr>
          <w:rFonts w:cs="Arial"/>
          <w:b w:val="0"/>
          <w:sz w:val="22"/>
          <w:szCs w:val="22"/>
        </w:rPr>
        <w:tab/>
      </w:r>
      <w:r w:rsidRPr="000F33ED">
        <w:rPr>
          <w:rFonts w:cs="Arial"/>
          <w:b w:val="0"/>
          <w:sz w:val="22"/>
          <w:szCs w:val="22"/>
        </w:rPr>
        <w:t xml:space="preserve">Smluvní strany se dohodly a Kupující určil, že osobou oprávněnou k jednání za Kupujícího ve věcech, které se týkají realizace plnění této Rámcové dohody, je: </w:t>
      </w:r>
    </w:p>
    <w:p w14:paraId="39344EAC" w14:textId="77777777" w:rsidR="00A27BAA" w:rsidRPr="00B14694" w:rsidRDefault="00A27BAA" w:rsidP="00A27BAA">
      <w:pPr>
        <w:pStyle w:val="Odstavecseseznamem"/>
        <w:tabs>
          <w:tab w:val="left" w:pos="-3840"/>
        </w:tabs>
        <w:spacing w:line="276" w:lineRule="auto"/>
        <w:ind w:left="454" w:firstLine="113"/>
        <w:jc w:val="both"/>
        <w:rPr>
          <w:rFonts w:ascii="Garamond" w:hAnsi="Garamond" w:cs="Arial"/>
          <w:sz w:val="22"/>
          <w:szCs w:val="22"/>
        </w:rPr>
      </w:pPr>
      <w:r>
        <w:rPr>
          <w:rFonts w:ascii="Garamond" w:hAnsi="Garamond" w:cs="Arial"/>
          <w:sz w:val="22"/>
          <w:szCs w:val="22"/>
        </w:rPr>
        <w:lastRenderedPageBreak/>
        <w:t>jméno:</w:t>
      </w:r>
      <w:r>
        <w:rPr>
          <w:rFonts w:ascii="Garamond" w:hAnsi="Garamond" w:cs="Arial"/>
          <w:sz w:val="22"/>
          <w:szCs w:val="22"/>
        </w:rPr>
        <w:tab/>
      </w:r>
      <w:r w:rsidRPr="00B14694">
        <w:rPr>
          <w:rFonts w:ascii="Garamond" w:hAnsi="Garamond" w:cs="Arial"/>
          <w:sz w:val="22"/>
          <w:szCs w:val="22"/>
        </w:rPr>
        <w:t>Ing. Josef Sklenička</w:t>
      </w:r>
      <w:r w:rsidR="00D726B2">
        <w:rPr>
          <w:rFonts w:ascii="Garamond" w:hAnsi="Garamond" w:cs="Arial"/>
          <w:sz w:val="22"/>
          <w:szCs w:val="22"/>
        </w:rPr>
        <w:t>, Ph.D.</w:t>
      </w:r>
      <w:r w:rsidRPr="00B14694">
        <w:rPr>
          <w:rFonts w:ascii="Garamond" w:hAnsi="Garamond" w:cs="Arial"/>
          <w:sz w:val="22"/>
          <w:szCs w:val="22"/>
        </w:rPr>
        <w:t xml:space="preserve"> </w:t>
      </w:r>
    </w:p>
    <w:p w14:paraId="26BAE04C" w14:textId="77777777" w:rsidR="00A27BAA" w:rsidRDefault="00A27BAA" w:rsidP="00A27BAA">
      <w:pPr>
        <w:pStyle w:val="Odstavecseseznamem"/>
        <w:tabs>
          <w:tab w:val="left" w:pos="-3840"/>
        </w:tabs>
        <w:spacing w:line="276" w:lineRule="auto"/>
        <w:ind w:left="454" w:firstLine="113"/>
        <w:jc w:val="both"/>
        <w:rPr>
          <w:rFonts w:ascii="Garamond" w:hAnsi="Garamond" w:cs="Arial"/>
          <w:sz w:val="22"/>
          <w:szCs w:val="22"/>
        </w:rPr>
      </w:pPr>
      <w:r w:rsidRPr="00B14694">
        <w:rPr>
          <w:rFonts w:ascii="Garamond" w:hAnsi="Garamond" w:cs="Arial"/>
          <w:sz w:val="22"/>
          <w:szCs w:val="22"/>
        </w:rPr>
        <w:t>e-mail:</w:t>
      </w:r>
      <w:r>
        <w:rPr>
          <w:rFonts w:ascii="Garamond" w:hAnsi="Garamond" w:cs="Arial"/>
          <w:sz w:val="22"/>
          <w:szCs w:val="22"/>
        </w:rPr>
        <w:tab/>
      </w:r>
      <w:hyperlink r:id="rId8" w:history="1">
        <w:r w:rsidRPr="003C20D2">
          <w:rPr>
            <w:rStyle w:val="Hypertextovodkaz"/>
            <w:rFonts w:ascii="Garamond" w:eastAsia="MS Mincho" w:hAnsi="Garamond" w:cs="Arial"/>
            <w:sz w:val="22"/>
            <w:szCs w:val="22"/>
          </w:rPr>
          <w:t>sklenick@kto.zcu.cz</w:t>
        </w:r>
      </w:hyperlink>
    </w:p>
    <w:p w14:paraId="6A3B85D8" w14:textId="77777777" w:rsidR="00A27BAA" w:rsidRPr="007F19A5" w:rsidRDefault="00A27BAA" w:rsidP="00A27BAA">
      <w:pPr>
        <w:pStyle w:val="Odstavecseseznamem"/>
        <w:tabs>
          <w:tab w:val="left" w:pos="-3840"/>
        </w:tabs>
        <w:spacing w:line="276" w:lineRule="auto"/>
        <w:ind w:left="454" w:firstLine="113"/>
        <w:jc w:val="both"/>
        <w:rPr>
          <w:rFonts w:ascii="Garamond" w:hAnsi="Garamond" w:cs="Arial"/>
          <w:bCs/>
          <w:color w:val="000000" w:themeColor="text1"/>
          <w:sz w:val="22"/>
          <w:szCs w:val="22"/>
        </w:rPr>
      </w:pPr>
      <w:r>
        <w:rPr>
          <w:rFonts w:ascii="Garamond" w:hAnsi="Garamond" w:cs="Arial"/>
          <w:sz w:val="22"/>
          <w:szCs w:val="22"/>
        </w:rPr>
        <w:t>tel.:</w:t>
      </w:r>
      <w:r>
        <w:rPr>
          <w:rFonts w:ascii="Garamond" w:hAnsi="Garamond" w:cs="Arial"/>
          <w:sz w:val="22"/>
          <w:szCs w:val="22"/>
        </w:rPr>
        <w:tab/>
        <w:t xml:space="preserve">+420 </w:t>
      </w:r>
      <w:r w:rsidRPr="00B14694">
        <w:rPr>
          <w:rFonts w:ascii="Garamond" w:hAnsi="Garamond" w:cs="Arial"/>
          <w:color w:val="000000" w:themeColor="text1"/>
          <w:sz w:val="22"/>
          <w:szCs w:val="22"/>
        </w:rPr>
        <w:t>377 63</w:t>
      </w:r>
      <w:r w:rsidRPr="00B14694">
        <w:rPr>
          <w:rFonts w:ascii="Garamond" w:hAnsi="Garamond" w:cs="Arial"/>
          <w:bCs/>
          <w:color w:val="000000" w:themeColor="text1"/>
          <w:sz w:val="22"/>
          <w:szCs w:val="22"/>
        </w:rPr>
        <w:t>8</w:t>
      </w:r>
      <w:r>
        <w:rPr>
          <w:rFonts w:ascii="Garamond" w:hAnsi="Garamond" w:cs="Arial"/>
          <w:bCs/>
          <w:color w:val="000000" w:themeColor="text1"/>
          <w:sz w:val="22"/>
          <w:szCs w:val="22"/>
        </w:rPr>
        <w:t> </w:t>
      </w:r>
      <w:r w:rsidRPr="00B14694">
        <w:rPr>
          <w:rFonts w:ascii="Garamond" w:hAnsi="Garamond" w:cs="Arial"/>
          <w:bCs/>
          <w:color w:val="000000" w:themeColor="text1"/>
          <w:sz w:val="22"/>
          <w:szCs w:val="22"/>
        </w:rPr>
        <w:t>591</w:t>
      </w:r>
    </w:p>
    <w:p w14:paraId="58DDD5C4" w14:textId="55127668" w:rsidR="00226861" w:rsidRPr="00342BAC" w:rsidRDefault="00226861" w:rsidP="00342BAC">
      <w:pPr>
        <w:tabs>
          <w:tab w:val="left" w:pos="-3840"/>
        </w:tabs>
        <w:spacing w:before="120" w:after="120" w:line="276" w:lineRule="auto"/>
        <w:ind w:left="567" w:hanging="567"/>
        <w:jc w:val="both"/>
        <w:rPr>
          <w:rFonts w:ascii="Garamond" w:hAnsi="Garamond"/>
          <w:sz w:val="22"/>
          <w:szCs w:val="22"/>
        </w:rPr>
      </w:pPr>
      <w:bookmarkStart w:id="13" w:name="_Toc382396136"/>
      <w:bookmarkEnd w:id="3"/>
      <w:bookmarkEnd w:id="4"/>
      <w:bookmarkEnd w:id="5"/>
      <w:bookmarkEnd w:id="6"/>
      <w:bookmarkEnd w:id="7"/>
      <w:bookmarkEnd w:id="8"/>
      <w:bookmarkEnd w:id="9"/>
      <w:bookmarkEnd w:id="10"/>
      <w:bookmarkEnd w:id="11"/>
      <w:bookmarkEnd w:id="12"/>
      <w:r w:rsidRPr="00342BAC">
        <w:rPr>
          <w:rFonts w:ascii="Garamond" w:eastAsia="Calibri" w:hAnsi="Garamond" w:cs="Arial"/>
          <w:sz w:val="22"/>
          <w:szCs w:val="22"/>
        </w:rPr>
        <w:t>8.</w:t>
      </w:r>
      <w:r w:rsidR="00F0536A">
        <w:rPr>
          <w:rFonts w:ascii="Garamond" w:eastAsia="Calibri" w:hAnsi="Garamond" w:cs="Arial"/>
          <w:sz w:val="22"/>
          <w:szCs w:val="22"/>
        </w:rPr>
        <w:t>7</w:t>
      </w:r>
      <w:r w:rsidRPr="00342BAC">
        <w:rPr>
          <w:rFonts w:ascii="Garamond" w:eastAsia="Calibri" w:hAnsi="Garamond" w:cs="Arial"/>
          <w:sz w:val="22"/>
          <w:szCs w:val="22"/>
        </w:rPr>
        <w:t>.</w:t>
      </w:r>
      <w:r w:rsidRPr="00342BAC">
        <w:rPr>
          <w:rFonts w:ascii="Garamond" w:eastAsia="Calibri" w:hAnsi="Garamond"/>
          <w:sz w:val="22"/>
          <w:szCs w:val="22"/>
        </w:rPr>
        <w:tab/>
        <w:t xml:space="preserve">Změna </w:t>
      </w:r>
      <w:r w:rsidR="008B2D29">
        <w:rPr>
          <w:rFonts w:ascii="Garamond" w:eastAsia="Calibri" w:hAnsi="Garamond"/>
          <w:sz w:val="22"/>
          <w:szCs w:val="22"/>
        </w:rPr>
        <w:t xml:space="preserve">oprávněných </w:t>
      </w:r>
      <w:r w:rsidRPr="00342BAC">
        <w:rPr>
          <w:rFonts w:ascii="Garamond" w:eastAsia="Calibri" w:hAnsi="Garamond"/>
          <w:sz w:val="22"/>
          <w:szCs w:val="22"/>
        </w:rPr>
        <w:t xml:space="preserve">osob </w:t>
      </w:r>
      <w:r w:rsidR="008B2D29">
        <w:rPr>
          <w:rFonts w:ascii="Garamond" w:eastAsia="Calibri" w:hAnsi="Garamond"/>
          <w:sz w:val="22"/>
          <w:szCs w:val="22"/>
        </w:rPr>
        <w:t xml:space="preserve">dle </w:t>
      </w:r>
      <w:r w:rsidR="000E5D38">
        <w:rPr>
          <w:rFonts w:ascii="Garamond" w:eastAsia="Calibri" w:hAnsi="Garamond"/>
          <w:sz w:val="22"/>
          <w:szCs w:val="22"/>
        </w:rPr>
        <w:t>čl.</w:t>
      </w:r>
      <w:r w:rsidR="008B2D29">
        <w:rPr>
          <w:rFonts w:ascii="Garamond" w:eastAsia="Calibri" w:hAnsi="Garamond"/>
          <w:sz w:val="22"/>
          <w:szCs w:val="22"/>
        </w:rPr>
        <w:t xml:space="preserve"> 8.</w:t>
      </w:r>
      <w:r w:rsidR="00F0536A">
        <w:rPr>
          <w:rFonts w:ascii="Garamond" w:eastAsia="Calibri" w:hAnsi="Garamond"/>
          <w:sz w:val="22"/>
          <w:szCs w:val="22"/>
        </w:rPr>
        <w:t>5</w:t>
      </w:r>
      <w:r w:rsidR="008B2D29">
        <w:rPr>
          <w:rFonts w:ascii="Garamond" w:eastAsia="Calibri" w:hAnsi="Garamond"/>
          <w:sz w:val="22"/>
          <w:szCs w:val="22"/>
        </w:rPr>
        <w:t xml:space="preserve">. </w:t>
      </w:r>
      <w:r w:rsidR="00B762BC">
        <w:rPr>
          <w:rFonts w:ascii="Garamond" w:eastAsia="Calibri" w:hAnsi="Garamond"/>
          <w:sz w:val="22"/>
          <w:szCs w:val="22"/>
        </w:rPr>
        <w:t xml:space="preserve">a </w:t>
      </w:r>
      <w:r w:rsidR="008B2D29">
        <w:rPr>
          <w:rFonts w:ascii="Garamond" w:eastAsia="Calibri" w:hAnsi="Garamond"/>
          <w:sz w:val="22"/>
          <w:szCs w:val="22"/>
        </w:rPr>
        <w:t>8.</w:t>
      </w:r>
      <w:r w:rsidR="00F0536A">
        <w:rPr>
          <w:rFonts w:ascii="Garamond" w:eastAsia="Calibri" w:hAnsi="Garamond"/>
          <w:sz w:val="22"/>
          <w:szCs w:val="22"/>
        </w:rPr>
        <w:t>6</w:t>
      </w:r>
      <w:r w:rsidR="008B2D29">
        <w:rPr>
          <w:rFonts w:ascii="Garamond" w:eastAsia="Calibri" w:hAnsi="Garamond"/>
          <w:sz w:val="22"/>
          <w:szCs w:val="22"/>
        </w:rPr>
        <w:t xml:space="preserve">. </w:t>
      </w:r>
      <w:r w:rsidRPr="00342BAC">
        <w:rPr>
          <w:rFonts w:ascii="Garamond" w:eastAsia="Calibri" w:hAnsi="Garamond"/>
          <w:sz w:val="22"/>
          <w:szCs w:val="22"/>
        </w:rPr>
        <w:t>musí být oznámena</w:t>
      </w:r>
      <w:r w:rsidR="008B2D29">
        <w:rPr>
          <w:rFonts w:ascii="Garamond" w:eastAsia="Calibri" w:hAnsi="Garamond"/>
          <w:sz w:val="22"/>
          <w:szCs w:val="22"/>
        </w:rPr>
        <w:t xml:space="preserve"> druhé smluvní straně písemně</w:t>
      </w:r>
      <w:r w:rsidRPr="00342BAC">
        <w:rPr>
          <w:rFonts w:ascii="Garamond" w:eastAsia="Calibri" w:hAnsi="Garamond"/>
          <w:sz w:val="22"/>
          <w:szCs w:val="22"/>
        </w:rPr>
        <w:t>, přičemž je účinná okamžikem doručení tohoto oznámení.</w:t>
      </w:r>
      <w:r w:rsidRPr="00342BAC">
        <w:rPr>
          <w:rFonts w:ascii="Garamond" w:hAnsi="Garamond"/>
          <w:sz w:val="22"/>
          <w:szCs w:val="22"/>
        </w:rPr>
        <w:t xml:space="preserve"> </w:t>
      </w:r>
    </w:p>
    <w:p w14:paraId="4909C79C" w14:textId="77777777" w:rsidR="00A27BAA" w:rsidRPr="00770943" w:rsidRDefault="00A27BAA" w:rsidP="00770943">
      <w:pPr>
        <w:pStyle w:val="Nadpislnku"/>
        <w:keepNext/>
        <w:spacing w:before="240" w:after="0" w:line="276" w:lineRule="auto"/>
        <w:rPr>
          <w:sz w:val="22"/>
          <w:szCs w:val="22"/>
        </w:rPr>
      </w:pPr>
      <w:r w:rsidRPr="00770943">
        <w:rPr>
          <w:sz w:val="22"/>
          <w:szCs w:val="22"/>
        </w:rPr>
        <w:t>IX.</w:t>
      </w:r>
    </w:p>
    <w:p w14:paraId="173B76FA" w14:textId="77777777" w:rsidR="00A27BAA" w:rsidRPr="00374D4B" w:rsidRDefault="00A27BAA" w:rsidP="00FB6B11">
      <w:pPr>
        <w:keepNext/>
        <w:spacing w:after="120" w:line="276" w:lineRule="auto"/>
        <w:jc w:val="center"/>
        <w:rPr>
          <w:rFonts w:ascii="Garamond" w:hAnsi="Garamond" w:cs="Arial"/>
          <w:b/>
          <w:sz w:val="22"/>
          <w:szCs w:val="22"/>
        </w:rPr>
      </w:pPr>
      <w:r w:rsidRPr="008B0CCB">
        <w:rPr>
          <w:rFonts w:ascii="Garamond" w:hAnsi="Garamond" w:cs="Arial"/>
          <w:b/>
          <w:sz w:val="22"/>
          <w:szCs w:val="22"/>
        </w:rPr>
        <w:t>Záruka za jakost</w:t>
      </w:r>
      <w:bookmarkEnd w:id="13"/>
    </w:p>
    <w:p w14:paraId="5F501D59" w14:textId="022E3E00" w:rsidR="00A27BAA" w:rsidRPr="00CC02E9" w:rsidRDefault="00A27BAA" w:rsidP="00A27BAA">
      <w:pPr>
        <w:pStyle w:val="Nadpislnku"/>
        <w:spacing w:after="120" w:line="276" w:lineRule="auto"/>
        <w:ind w:left="567" w:hanging="567"/>
        <w:jc w:val="both"/>
        <w:rPr>
          <w:b w:val="0"/>
          <w:sz w:val="22"/>
          <w:szCs w:val="22"/>
        </w:rPr>
      </w:pPr>
      <w:r>
        <w:rPr>
          <w:b w:val="0"/>
          <w:sz w:val="22"/>
          <w:szCs w:val="22"/>
        </w:rPr>
        <w:t>9.1.</w:t>
      </w:r>
      <w:r>
        <w:rPr>
          <w:b w:val="0"/>
          <w:sz w:val="22"/>
          <w:szCs w:val="22"/>
        </w:rPr>
        <w:tab/>
      </w:r>
      <w:r w:rsidRPr="00CC02E9">
        <w:rPr>
          <w:b w:val="0"/>
          <w:sz w:val="22"/>
          <w:szCs w:val="22"/>
        </w:rPr>
        <w:t xml:space="preserve">Prodávající poskytuje na Zboží záruku za jakost v délce 6 (šesti) měsíců. Záruční doba počíná běžet okamžikem řádného převzetí Zboží Kupujícím, resp. okamžikem podpisu předávacího protokolu. Záruční vada je včas uplatněná odesláním ohlášení </w:t>
      </w:r>
      <w:r w:rsidR="00DF0D1D">
        <w:rPr>
          <w:b w:val="0"/>
          <w:sz w:val="22"/>
          <w:szCs w:val="22"/>
        </w:rPr>
        <w:t xml:space="preserve">vady Prodávajícímu </w:t>
      </w:r>
      <w:r w:rsidRPr="00CC02E9">
        <w:rPr>
          <w:b w:val="0"/>
          <w:sz w:val="22"/>
          <w:szCs w:val="22"/>
        </w:rPr>
        <w:t xml:space="preserve">nejdéle v poslední den záruční </w:t>
      </w:r>
      <w:r w:rsidR="008B2D29">
        <w:rPr>
          <w:b w:val="0"/>
          <w:sz w:val="22"/>
          <w:szCs w:val="22"/>
        </w:rPr>
        <w:t>dob</w:t>
      </w:r>
      <w:r w:rsidR="008B2D29" w:rsidRPr="00CC02E9">
        <w:rPr>
          <w:b w:val="0"/>
          <w:sz w:val="22"/>
          <w:szCs w:val="22"/>
        </w:rPr>
        <w:t>y</w:t>
      </w:r>
      <w:r w:rsidRPr="00CC02E9">
        <w:rPr>
          <w:b w:val="0"/>
          <w:sz w:val="22"/>
          <w:szCs w:val="22"/>
        </w:rPr>
        <w:t>. V případě výskytu vady po dobu běhu záruční doby se záruční doba prodlužuje o dobu od oznámení vady Kupujícím Prodávajícímu po její odstranění Prodávajícím. Záruka za jakost se nevztahuje na vady, způsobené neodbornou manipulací, zásahem nebo poškozením Zboží Kupujícím.</w:t>
      </w:r>
    </w:p>
    <w:p w14:paraId="1F82D8F1" w14:textId="3803CDF4" w:rsidR="00A27BAA" w:rsidRPr="00CC02E9" w:rsidRDefault="00A27BAA" w:rsidP="00A27BAA">
      <w:pPr>
        <w:pStyle w:val="Nadpislnku"/>
        <w:spacing w:after="120" w:line="276" w:lineRule="auto"/>
        <w:ind w:left="567" w:hanging="567"/>
        <w:jc w:val="both"/>
        <w:rPr>
          <w:b w:val="0"/>
          <w:sz w:val="22"/>
          <w:szCs w:val="22"/>
        </w:rPr>
      </w:pPr>
      <w:r>
        <w:rPr>
          <w:b w:val="0"/>
          <w:sz w:val="22"/>
          <w:szCs w:val="22"/>
        </w:rPr>
        <w:t>9.2.</w:t>
      </w:r>
      <w:r>
        <w:rPr>
          <w:b w:val="0"/>
          <w:sz w:val="22"/>
          <w:szCs w:val="22"/>
        </w:rPr>
        <w:tab/>
      </w:r>
      <w:r w:rsidRPr="00CC02E9">
        <w:rPr>
          <w:b w:val="0"/>
          <w:sz w:val="22"/>
          <w:szCs w:val="22"/>
        </w:rPr>
        <w:t xml:space="preserve">Kupující je povinen písemně (e-mailem) nebo telefonicky ohlásit Prodávajícímu záruční vady </w:t>
      </w:r>
      <w:r w:rsidRPr="004F741E">
        <w:rPr>
          <w:b w:val="0"/>
          <w:sz w:val="22"/>
          <w:szCs w:val="22"/>
        </w:rPr>
        <w:t>neprodleně poté, co je zjistí, a to na kontakt uvedený v </w:t>
      </w:r>
      <w:r w:rsidR="000E5D38">
        <w:rPr>
          <w:b w:val="0"/>
          <w:sz w:val="22"/>
          <w:szCs w:val="22"/>
        </w:rPr>
        <w:t>čl.</w:t>
      </w:r>
      <w:r w:rsidR="000E5D38" w:rsidRPr="004F741E">
        <w:rPr>
          <w:b w:val="0"/>
          <w:sz w:val="22"/>
          <w:szCs w:val="22"/>
        </w:rPr>
        <w:t xml:space="preserve"> </w:t>
      </w:r>
      <w:r w:rsidRPr="004F741E">
        <w:rPr>
          <w:b w:val="0"/>
          <w:sz w:val="22"/>
          <w:szCs w:val="22"/>
        </w:rPr>
        <w:t>8.</w:t>
      </w:r>
      <w:r w:rsidR="00CC0C8D">
        <w:rPr>
          <w:b w:val="0"/>
          <w:sz w:val="22"/>
          <w:szCs w:val="22"/>
        </w:rPr>
        <w:t>5</w:t>
      </w:r>
      <w:r w:rsidRPr="004F741E">
        <w:rPr>
          <w:b w:val="0"/>
          <w:sz w:val="22"/>
          <w:szCs w:val="22"/>
        </w:rPr>
        <w:t>. této Rámcové dohody.</w:t>
      </w:r>
      <w:r w:rsidRPr="00CC02E9">
        <w:rPr>
          <w:b w:val="0"/>
          <w:sz w:val="22"/>
          <w:szCs w:val="22"/>
        </w:rPr>
        <w:t xml:space="preserve"> </w:t>
      </w:r>
    </w:p>
    <w:p w14:paraId="79C967D2" w14:textId="57A34C32" w:rsidR="00A27BAA" w:rsidRPr="00CC02E9" w:rsidRDefault="00A27BAA" w:rsidP="00A27BAA">
      <w:pPr>
        <w:pStyle w:val="Nadpislnku"/>
        <w:spacing w:after="120" w:line="276" w:lineRule="auto"/>
        <w:ind w:left="567" w:hanging="567"/>
        <w:jc w:val="both"/>
        <w:rPr>
          <w:b w:val="0"/>
          <w:sz w:val="22"/>
          <w:szCs w:val="22"/>
        </w:rPr>
      </w:pPr>
      <w:r>
        <w:rPr>
          <w:rFonts w:cs="Arial"/>
          <w:b w:val="0"/>
          <w:sz w:val="22"/>
          <w:szCs w:val="22"/>
        </w:rPr>
        <w:t>9.3.</w:t>
      </w:r>
      <w:r>
        <w:rPr>
          <w:rFonts w:cs="Arial"/>
          <w:b w:val="0"/>
          <w:sz w:val="22"/>
          <w:szCs w:val="22"/>
        </w:rPr>
        <w:tab/>
      </w:r>
      <w:r w:rsidRPr="00CC02E9">
        <w:rPr>
          <w:rFonts w:cs="Arial"/>
          <w:b w:val="0"/>
          <w:sz w:val="22"/>
          <w:szCs w:val="22"/>
        </w:rPr>
        <w:t xml:space="preserve">Prodávající je povinen vadu odstranit bezodkladně, přičemž nejdéle do třiceti (30) kalendářních dnů, a to včetně odvozu vadného Zboží a dopravy Zboží bez vad, není-li s Kupujícím dohodnuta </w:t>
      </w:r>
      <w:r>
        <w:rPr>
          <w:rFonts w:cs="Arial"/>
          <w:b w:val="0"/>
          <w:sz w:val="22"/>
          <w:szCs w:val="22"/>
        </w:rPr>
        <w:t xml:space="preserve">písemně (prostřednictvím e-mailů </w:t>
      </w:r>
      <w:r w:rsidRPr="004F741E">
        <w:rPr>
          <w:rFonts w:cs="Arial"/>
          <w:b w:val="0"/>
          <w:sz w:val="22"/>
          <w:szCs w:val="22"/>
        </w:rPr>
        <w:t>kontaktní</w:t>
      </w:r>
      <w:r>
        <w:rPr>
          <w:rFonts w:cs="Arial"/>
          <w:b w:val="0"/>
          <w:sz w:val="22"/>
          <w:szCs w:val="22"/>
        </w:rPr>
        <w:t>ch</w:t>
      </w:r>
      <w:r w:rsidRPr="004F741E">
        <w:rPr>
          <w:rFonts w:cs="Arial"/>
          <w:b w:val="0"/>
          <w:sz w:val="22"/>
          <w:szCs w:val="22"/>
        </w:rPr>
        <w:t xml:space="preserve"> osob uveden</w:t>
      </w:r>
      <w:r>
        <w:rPr>
          <w:rFonts w:cs="Arial"/>
          <w:b w:val="0"/>
          <w:sz w:val="22"/>
          <w:szCs w:val="22"/>
        </w:rPr>
        <w:t>ých</w:t>
      </w:r>
      <w:r w:rsidRPr="004F741E">
        <w:rPr>
          <w:rFonts w:cs="Arial"/>
          <w:b w:val="0"/>
          <w:sz w:val="22"/>
          <w:szCs w:val="22"/>
        </w:rPr>
        <w:t xml:space="preserve"> v čl. VIII. Rámcové dohody) jiná</w:t>
      </w:r>
      <w:r w:rsidRPr="00CC02E9">
        <w:rPr>
          <w:rFonts w:cs="Arial"/>
          <w:b w:val="0"/>
          <w:sz w:val="22"/>
          <w:szCs w:val="22"/>
        </w:rPr>
        <w:t xml:space="preserve"> lhůta. </w:t>
      </w:r>
    </w:p>
    <w:p w14:paraId="3EA0CE10" w14:textId="49D34D9D" w:rsidR="00A27BAA" w:rsidRPr="00CC02E9" w:rsidRDefault="00A27BAA" w:rsidP="00A27BAA">
      <w:pPr>
        <w:pStyle w:val="Nadpislnku"/>
        <w:spacing w:after="120" w:line="276" w:lineRule="auto"/>
        <w:ind w:left="567" w:hanging="567"/>
        <w:jc w:val="both"/>
        <w:rPr>
          <w:b w:val="0"/>
          <w:sz w:val="22"/>
          <w:szCs w:val="22"/>
        </w:rPr>
      </w:pPr>
      <w:r>
        <w:rPr>
          <w:rFonts w:cs="Arial"/>
          <w:b w:val="0"/>
          <w:sz w:val="22"/>
          <w:szCs w:val="22"/>
        </w:rPr>
        <w:t>9.4.</w:t>
      </w:r>
      <w:r>
        <w:rPr>
          <w:rFonts w:cs="Arial"/>
          <w:b w:val="0"/>
          <w:sz w:val="22"/>
          <w:szCs w:val="22"/>
        </w:rPr>
        <w:tab/>
      </w:r>
      <w:r w:rsidRPr="00CC02E9">
        <w:rPr>
          <w:rFonts w:cs="Arial"/>
          <w:b w:val="0"/>
          <w:sz w:val="22"/>
          <w:szCs w:val="22"/>
        </w:rPr>
        <w:t>Vady, na které se záruka vztahuje (a následně smluvní pokuty, které je oprávněn Kupující požadovat po Prodávajícím v případě vyskytnuvších se vad)</w:t>
      </w:r>
      <w:r>
        <w:rPr>
          <w:rFonts w:cs="Arial"/>
          <w:b w:val="0"/>
          <w:sz w:val="22"/>
          <w:szCs w:val="22"/>
        </w:rPr>
        <w:t>,</w:t>
      </w:r>
      <w:r w:rsidRPr="00CC02E9">
        <w:rPr>
          <w:rFonts w:cs="Arial"/>
          <w:b w:val="0"/>
          <w:sz w:val="22"/>
          <w:szCs w:val="22"/>
        </w:rPr>
        <w:t xml:space="preserve"> jsou zejména vad</w:t>
      </w:r>
      <w:r w:rsidR="00383166">
        <w:rPr>
          <w:rFonts w:cs="Arial"/>
          <w:b w:val="0"/>
          <w:sz w:val="22"/>
          <w:szCs w:val="22"/>
        </w:rPr>
        <w:t xml:space="preserve">y bránící </w:t>
      </w:r>
      <w:r w:rsidR="00D2501F">
        <w:rPr>
          <w:rFonts w:cs="Arial"/>
          <w:b w:val="0"/>
          <w:sz w:val="22"/>
          <w:szCs w:val="22"/>
        </w:rPr>
        <w:t xml:space="preserve">řádnému </w:t>
      </w:r>
      <w:r w:rsidR="00240050">
        <w:rPr>
          <w:rFonts w:cs="Arial"/>
          <w:b w:val="0"/>
          <w:sz w:val="22"/>
          <w:szCs w:val="22"/>
        </w:rPr>
        <w:t>využití</w:t>
      </w:r>
      <w:r w:rsidR="00D2501F">
        <w:rPr>
          <w:rFonts w:cs="Arial"/>
          <w:b w:val="0"/>
          <w:sz w:val="22"/>
          <w:szCs w:val="22"/>
        </w:rPr>
        <w:t xml:space="preserve"> </w:t>
      </w:r>
      <w:r w:rsidR="009671E9">
        <w:rPr>
          <w:rFonts w:cs="Arial"/>
          <w:b w:val="0"/>
          <w:sz w:val="22"/>
          <w:szCs w:val="22"/>
        </w:rPr>
        <w:t>Z</w:t>
      </w:r>
      <w:r w:rsidR="00D2501F">
        <w:rPr>
          <w:rFonts w:cs="Arial"/>
          <w:b w:val="0"/>
          <w:sz w:val="22"/>
          <w:szCs w:val="22"/>
        </w:rPr>
        <w:t>boží</w:t>
      </w:r>
      <w:r w:rsidR="00240050">
        <w:rPr>
          <w:rFonts w:cs="Arial"/>
          <w:b w:val="0"/>
          <w:sz w:val="22"/>
          <w:szCs w:val="22"/>
        </w:rPr>
        <w:t xml:space="preserve"> Kupujícím</w:t>
      </w:r>
      <w:r w:rsidR="00D2501F">
        <w:rPr>
          <w:rFonts w:cs="Arial"/>
          <w:b w:val="0"/>
          <w:sz w:val="22"/>
          <w:szCs w:val="22"/>
        </w:rPr>
        <w:t>.</w:t>
      </w:r>
    </w:p>
    <w:p w14:paraId="4875C3F2" w14:textId="77777777" w:rsidR="00A27BAA" w:rsidRPr="00770943" w:rsidRDefault="00A27BAA" w:rsidP="00770943">
      <w:pPr>
        <w:pStyle w:val="Nadpislnku"/>
        <w:keepNext/>
        <w:spacing w:before="240" w:after="0" w:line="276" w:lineRule="auto"/>
        <w:rPr>
          <w:sz w:val="22"/>
          <w:szCs w:val="22"/>
        </w:rPr>
      </w:pPr>
      <w:r>
        <w:rPr>
          <w:sz w:val="22"/>
          <w:szCs w:val="22"/>
        </w:rPr>
        <w:t>X.</w:t>
      </w:r>
    </w:p>
    <w:p w14:paraId="68EAECF5" w14:textId="77777777" w:rsidR="00A27BAA" w:rsidRDefault="00A27BAA" w:rsidP="00B66258">
      <w:pPr>
        <w:pStyle w:val="Odstavecseseznamem"/>
        <w:keepNext/>
        <w:spacing w:after="120" w:line="276" w:lineRule="auto"/>
        <w:ind w:left="0"/>
        <w:jc w:val="center"/>
        <w:rPr>
          <w:rFonts w:ascii="Garamond" w:hAnsi="Garamond" w:cs="Arial"/>
          <w:b/>
          <w:sz w:val="22"/>
          <w:szCs w:val="22"/>
        </w:rPr>
      </w:pPr>
      <w:r w:rsidRPr="008B0CCB">
        <w:rPr>
          <w:rFonts w:ascii="Garamond" w:hAnsi="Garamond" w:cs="Arial"/>
          <w:b/>
          <w:sz w:val="22"/>
          <w:szCs w:val="22"/>
        </w:rPr>
        <w:t>Přechod vlastnického práva</w:t>
      </w:r>
    </w:p>
    <w:p w14:paraId="17916F3D" w14:textId="77777777" w:rsidR="00A27BAA" w:rsidRPr="00CC02E9" w:rsidRDefault="00A27BAA" w:rsidP="00A27BAA">
      <w:pPr>
        <w:pStyle w:val="Nadpislnku"/>
        <w:spacing w:after="120" w:line="276" w:lineRule="auto"/>
        <w:ind w:left="567" w:hanging="567"/>
        <w:jc w:val="both"/>
        <w:rPr>
          <w:rFonts w:cs="Arial"/>
          <w:b w:val="0"/>
          <w:sz w:val="22"/>
          <w:szCs w:val="22"/>
        </w:rPr>
      </w:pPr>
      <w:r>
        <w:rPr>
          <w:b w:val="0"/>
          <w:sz w:val="22"/>
        </w:rPr>
        <w:t>10.1.</w:t>
      </w:r>
      <w:r>
        <w:rPr>
          <w:b w:val="0"/>
          <w:sz w:val="22"/>
        </w:rPr>
        <w:tab/>
      </w:r>
      <w:r w:rsidRPr="00CC02E9">
        <w:rPr>
          <w:b w:val="0"/>
          <w:sz w:val="22"/>
        </w:rPr>
        <w:t>Vlastnické právo ke Zboží přechází na Kupujícího v okamžiku řádného dodání Zboží, tj. podpisem předávacího protokolu oběma smluvními stranami.</w:t>
      </w:r>
    </w:p>
    <w:p w14:paraId="416530C8" w14:textId="77777777" w:rsidR="00A27BAA" w:rsidRPr="00CC02E9" w:rsidRDefault="00A27BAA" w:rsidP="00A27BAA">
      <w:pPr>
        <w:pStyle w:val="Nadpislnku"/>
        <w:spacing w:after="120" w:line="276" w:lineRule="auto"/>
        <w:ind w:left="567" w:hanging="567"/>
        <w:jc w:val="both"/>
        <w:rPr>
          <w:rFonts w:cs="Arial"/>
          <w:b w:val="0"/>
          <w:sz w:val="22"/>
          <w:szCs w:val="22"/>
        </w:rPr>
      </w:pPr>
      <w:r>
        <w:rPr>
          <w:b w:val="0"/>
          <w:sz w:val="22"/>
        </w:rPr>
        <w:t>10.2.</w:t>
      </w:r>
      <w:r>
        <w:rPr>
          <w:b w:val="0"/>
          <w:sz w:val="22"/>
        </w:rPr>
        <w:tab/>
      </w:r>
      <w:r w:rsidRPr="00CC02E9">
        <w:rPr>
          <w:b w:val="0"/>
          <w:sz w:val="22"/>
        </w:rPr>
        <w:t>Nebezpečí škody na Zboží spočívající zejména v jeho ztrátě, zničení či jiném poškození nese až do okamžiku jeho řádného dodání, tj. do okamžiku podpisu předávacího protokolu Prodávající. Na Kupujícího přechází nebezpečí škody na Zboží okamžikem jeho řádného dodání, tj. okamžikem podpisu předávacího protokolu oběma smluvními stranami.</w:t>
      </w:r>
    </w:p>
    <w:p w14:paraId="2FE848E4" w14:textId="77777777" w:rsidR="00A27BAA" w:rsidRPr="00770943" w:rsidRDefault="00A27BAA" w:rsidP="00770943">
      <w:pPr>
        <w:pStyle w:val="Nadpislnku"/>
        <w:keepNext/>
        <w:spacing w:before="240" w:after="0" w:line="276" w:lineRule="auto"/>
        <w:rPr>
          <w:sz w:val="22"/>
          <w:szCs w:val="22"/>
        </w:rPr>
      </w:pPr>
      <w:r w:rsidRPr="00770943">
        <w:rPr>
          <w:sz w:val="22"/>
          <w:szCs w:val="22"/>
        </w:rPr>
        <w:t>XI.</w:t>
      </w:r>
    </w:p>
    <w:p w14:paraId="7D411968" w14:textId="77777777" w:rsidR="00A27BAA" w:rsidRPr="0041706B" w:rsidRDefault="00A27BAA" w:rsidP="00AE02B6">
      <w:pPr>
        <w:keepNext/>
        <w:spacing w:after="120" w:line="276" w:lineRule="auto"/>
        <w:jc w:val="center"/>
        <w:rPr>
          <w:rFonts w:ascii="Garamond" w:hAnsi="Garamond" w:cs="Arial"/>
          <w:b/>
          <w:sz w:val="22"/>
          <w:szCs w:val="22"/>
        </w:rPr>
      </w:pPr>
      <w:r w:rsidRPr="00F6379C">
        <w:rPr>
          <w:rFonts w:ascii="Garamond" w:hAnsi="Garamond" w:cs="Arial"/>
          <w:b/>
          <w:sz w:val="22"/>
          <w:szCs w:val="22"/>
        </w:rPr>
        <w:t>Smluvní pokuty</w:t>
      </w:r>
    </w:p>
    <w:p w14:paraId="4578AF08" w14:textId="2592D750" w:rsidR="00A27BAA" w:rsidRPr="008B0CCB" w:rsidRDefault="00A27BAA" w:rsidP="00A27BAA">
      <w:pPr>
        <w:pStyle w:val="Nadpislnku"/>
        <w:spacing w:after="120" w:line="276" w:lineRule="auto"/>
        <w:ind w:left="567" w:hanging="567"/>
        <w:jc w:val="both"/>
        <w:rPr>
          <w:b w:val="0"/>
          <w:sz w:val="22"/>
          <w:szCs w:val="22"/>
        </w:rPr>
      </w:pPr>
      <w:r w:rsidRPr="004F741E">
        <w:rPr>
          <w:b w:val="0"/>
          <w:sz w:val="22"/>
          <w:szCs w:val="22"/>
        </w:rPr>
        <w:t>11.1.</w:t>
      </w:r>
      <w:r w:rsidRPr="004F741E">
        <w:rPr>
          <w:b w:val="0"/>
          <w:sz w:val="22"/>
          <w:szCs w:val="22"/>
        </w:rPr>
        <w:tab/>
        <w:t>V případě prodlení Prodávajícího s dodáním Zboží oproti lhůtě stanovené v</w:t>
      </w:r>
      <w:r w:rsidR="00BF11D6">
        <w:rPr>
          <w:b w:val="0"/>
          <w:sz w:val="22"/>
          <w:szCs w:val="22"/>
        </w:rPr>
        <w:t> Objednávce vzniká</w:t>
      </w:r>
      <w:r w:rsidRPr="008B0CCB">
        <w:rPr>
          <w:b w:val="0"/>
          <w:sz w:val="22"/>
          <w:szCs w:val="22"/>
        </w:rPr>
        <w:t xml:space="preserve"> Kupující</w:t>
      </w:r>
      <w:r w:rsidR="00BF11D6">
        <w:rPr>
          <w:b w:val="0"/>
          <w:sz w:val="22"/>
          <w:szCs w:val="22"/>
        </w:rPr>
        <w:t>mu nárok na zaplacení</w:t>
      </w:r>
      <w:r w:rsidRPr="008B0CCB">
        <w:rPr>
          <w:b w:val="0"/>
          <w:sz w:val="22"/>
          <w:szCs w:val="22"/>
        </w:rPr>
        <w:t xml:space="preserve"> </w:t>
      </w:r>
      <w:r w:rsidR="00BF11D6">
        <w:rPr>
          <w:b w:val="0"/>
          <w:sz w:val="22"/>
          <w:szCs w:val="22"/>
        </w:rPr>
        <w:t xml:space="preserve">smluvní pokuty </w:t>
      </w:r>
      <w:r w:rsidRPr="008B0CCB">
        <w:rPr>
          <w:b w:val="0"/>
          <w:sz w:val="22"/>
          <w:szCs w:val="22"/>
        </w:rPr>
        <w:t>ve výši 0,1 % z</w:t>
      </w:r>
      <w:r w:rsidR="00BF11D6">
        <w:rPr>
          <w:b w:val="0"/>
          <w:sz w:val="22"/>
          <w:szCs w:val="22"/>
        </w:rPr>
        <w:t xml:space="preserve"> celkové </w:t>
      </w:r>
      <w:r w:rsidRPr="008B0CCB">
        <w:rPr>
          <w:b w:val="0"/>
          <w:sz w:val="22"/>
          <w:szCs w:val="22"/>
        </w:rPr>
        <w:t>kupní ceny bez DPH uvedené v Objednávce, a to za každý, i jen započatý den prodlení s dodání</w:t>
      </w:r>
      <w:r>
        <w:rPr>
          <w:b w:val="0"/>
          <w:sz w:val="22"/>
          <w:szCs w:val="22"/>
        </w:rPr>
        <w:t>m</w:t>
      </w:r>
      <w:r w:rsidRPr="008B0CCB">
        <w:rPr>
          <w:b w:val="0"/>
          <w:sz w:val="22"/>
          <w:szCs w:val="22"/>
        </w:rPr>
        <w:t xml:space="preserve"> Zboží.</w:t>
      </w:r>
    </w:p>
    <w:p w14:paraId="41DF904F" w14:textId="2252C6B6" w:rsidR="00A27BAA" w:rsidRDefault="00A27BAA" w:rsidP="00A27BAA">
      <w:pPr>
        <w:pStyle w:val="Nadpislnku"/>
        <w:spacing w:after="120" w:line="276" w:lineRule="auto"/>
        <w:ind w:left="567" w:hanging="567"/>
        <w:jc w:val="both"/>
        <w:rPr>
          <w:sz w:val="22"/>
          <w:szCs w:val="22"/>
        </w:rPr>
      </w:pPr>
      <w:r w:rsidRPr="004F741E">
        <w:rPr>
          <w:b w:val="0"/>
          <w:sz w:val="22"/>
          <w:szCs w:val="22"/>
        </w:rPr>
        <w:t>11.2.</w:t>
      </w:r>
      <w:r w:rsidRPr="004F741E">
        <w:rPr>
          <w:b w:val="0"/>
          <w:sz w:val="22"/>
          <w:szCs w:val="22"/>
        </w:rPr>
        <w:tab/>
        <w:t>V případě, že Prodávající nedoručí ve lhůtě stanovené v </w:t>
      </w:r>
      <w:r w:rsidR="000E5D38">
        <w:rPr>
          <w:b w:val="0"/>
          <w:sz w:val="22"/>
          <w:szCs w:val="22"/>
        </w:rPr>
        <w:t>čl.</w:t>
      </w:r>
      <w:r w:rsidR="000E5D38" w:rsidRPr="004F741E">
        <w:rPr>
          <w:b w:val="0"/>
          <w:sz w:val="22"/>
          <w:szCs w:val="22"/>
        </w:rPr>
        <w:t xml:space="preserve"> </w:t>
      </w:r>
      <w:r w:rsidRPr="004F741E">
        <w:rPr>
          <w:b w:val="0"/>
          <w:sz w:val="22"/>
          <w:szCs w:val="22"/>
        </w:rPr>
        <w:t>5.8. Rámcové dohody řádně</w:t>
      </w:r>
      <w:r w:rsidRPr="00F23BE2">
        <w:rPr>
          <w:b w:val="0"/>
          <w:sz w:val="22"/>
          <w:szCs w:val="22"/>
        </w:rPr>
        <w:t xml:space="preserve"> podepsanou Objednávku</w:t>
      </w:r>
      <w:r w:rsidR="00B86108">
        <w:rPr>
          <w:b w:val="0"/>
          <w:sz w:val="22"/>
          <w:szCs w:val="22"/>
        </w:rPr>
        <w:t xml:space="preserve"> (tj. Objednávku neakceptuje)</w:t>
      </w:r>
      <w:r w:rsidRPr="00F23BE2">
        <w:rPr>
          <w:b w:val="0"/>
          <w:sz w:val="22"/>
          <w:szCs w:val="22"/>
        </w:rPr>
        <w:t xml:space="preserve">, je Kupující oprávněn uplatnit po Prodávajícím smluvní pokutu ve výši 5.000,- Kč za každý jednotlivý případ porušení této povinnosti. </w:t>
      </w:r>
    </w:p>
    <w:p w14:paraId="38B00EB3" w14:textId="5BDB3DC7" w:rsidR="00A27BAA" w:rsidRDefault="00A27BAA" w:rsidP="00A27BAA">
      <w:pPr>
        <w:pStyle w:val="Nadpislnku"/>
        <w:spacing w:after="120" w:line="276" w:lineRule="auto"/>
        <w:ind w:left="567" w:hanging="567"/>
        <w:jc w:val="both"/>
        <w:rPr>
          <w:rFonts w:cs="Arial"/>
          <w:sz w:val="22"/>
          <w:szCs w:val="22"/>
        </w:rPr>
      </w:pPr>
      <w:r>
        <w:rPr>
          <w:rFonts w:cs="Arial"/>
          <w:b w:val="0"/>
          <w:sz w:val="22"/>
          <w:szCs w:val="22"/>
        </w:rPr>
        <w:t>11.3.</w:t>
      </w:r>
      <w:r>
        <w:rPr>
          <w:rFonts w:cs="Arial"/>
          <w:b w:val="0"/>
          <w:sz w:val="22"/>
          <w:szCs w:val="22"/>
        </w:rPr>
        <w:tab/>
      </w:r>
      <w:r w:rsidRPr="008B0CCB">
        <w:rPr>
          <w:rFonts w:cs="Arial"/>
          <w:b w:val="0"/>
          <w:sz w:val="22"/>
          <w:szCs w:val="22"/>
        </w:rPr>
        <w:t xml:space="preserve">V případě </w:t>
      </w:r>
      <w:r w:rsidR="00B86108">
        <w:rPr>
          <w:rFonts w:cs="Arial"/>
          <w:b w:val="0"/>
          <w:sz w:val="22"/>
          <w:szCs w:val="22"/>
        </w:rPr>
        <w:t xml:space="preserve">prodlení Prodávajícího se splněním povinnosti </w:t>
      </w:r>
      <w:r w:rsidRPr="004F741E">
        <w:rPr>
          <w:rFonts w:cs="Arial"/>
          <w:b w:val="0"/>
          <w:sz w:val="22"/>
          <w:szCs w:val="22"/>
        </w:rPr>
        <w:t>uvedené v </w:t>
      </w:r>
      <w:r w:rsidR="000E5D38">
        <w:rPr>
          <w:rFonts w:cs="Arial"/>
          <w:b w:val="0"/>
          <w:sz w:val="22"/>
          <w:szCs w:val="22"/>
        </w:rPr>
        <w:t xml:space="preserve">čl. </w:t>
      </w:r>
      <w:r w:rsidR="00B86108">
        <w:rPr>
          <w:rFonts w:cs="Arial"/>
          <w:b w:val="0"/>
          <w:sz w:val="22"/>
          <w:szCs w:val="22"/>
        </w:rPr>
        <w:t>5.2.</w:t>
      </w:r>
      <w:r w:rsidRPr="004F741E">
        <w:rPr>
          <w:rFonts w:cs="Arial"/>
          <w:b w:val="0"/>
          <w:sz w:val="22"/>
          <w:szCs w:val="22"/>
        </w:rPr>
        <w:t xml:space="preserve"> Rámcové</w:t>
      </w:r>
      <w:r w:rsidRPr="008B0CCB">
        <w:rPr>
          <w:rFonts w:cs="Arial"/>
          <w:b w:val="0"/>
          <w:sz w:val="22"/>
          <w:szCs w:val="22"/>
        </w:rPr>
        <w:t xml:space="preserve"> dohody, </w:t>
      </w:r>
      <w:r w:rsidR="00B86108">
        <w:rPr>
          <w:rFonts w:cs="Arial"/>
          <w:b w:val="0"/>
          <w:sz w:val="22"/>
          <w:szCs w:val="22"/>
        </w:rPr>
        <w:t>vzniká Kupujícímu nárok na</w:t>
      </w:r>
      <w:r w:rsidRPr="00F23BE2">
        <w:rPr>
          <w:rFonts w:cs="Arial"/>
          <w:b w:val="0"/>
          <w:sz w:val="22"/>
          <w:szCs w:val="22"/>
        </w:rPr>
        <w:t xml:space="preserve"> smluvní pokutu ve výši 500,- Kč za každý, byť i započatý den z prodlení.</w:t>
      </w:r>
    </w:p>
    <w:p w14:paraId="5530C75C" w14:textId="0D5ADD60" w:rsidR="00A27BAA" w:rsidRPr="00723811" w:rsidRDefault="00A27BAA" w:rsidP="00A27BAA">
      <w:pPr>
        <w:pStyle w:val="Nadpislnku"/>
        <w:spacing w:after="120" w:line="276" w:lineRule="auto"/>
        <w:ind w:left="567" w:hanging="567"/>
        <w:jc w:val="both"/>
        <w:rPr>
          <w:rFonts w:cs="Arial"/>
          <w:sz w:val="22"/>
          <w:szCs w:val="22"/>
        </w:rPr>
      </w:pPr>
      <w:r>
        <w:rPr>
          <w:b w:val="0"/>
          <w:sz w:val="22"/>
          <w:szCs w:val="22"/>
        </w:rPr>
        <w:lastRenderedPageBreak/>
        <w:t>11.4.</w:t>
      </w:r>
      <w:r w:rsidR="00B8388B">
        <w:rPr>
          <w:b w:val="0"/>
          <w:sz w:val="22"/>
          <w:szCs w:val="22"/>
        </w:rPr>
        <w:tab/>
      </w:r>
      <w:r w:rsidRPr="00F23BE2">
        <w:rPr>
          <w:b w:val="0"/>
          <w:sz w:val="22"/>
          <w:szCs w:val="22"/>
        </w:rPr>
        <w:t>V případě prodlení Kupujícího s úhradou faktury je Prodávající oprávněn uplatnit vůči Kupujícímu úrok z prodlení ve výši 0,05 % z dlužné částky za každý i jen započatý den prodlení s úhradou faktury.</w:t>
      </w:r>
    </w:p>
    <w:p w14:paraId="4B5D088F" w14:textId="3C71A23E" w:rsidR="00A27BAA" w:rsidRDefault="00A27BAA" w:rsidP="00A27BAA">
      <w:pPr>
        <w:pStyle w:val="Nadpislnku"/>
        <w:spacing w:after="120" w:line="276" w:lineRule="auto"/>
        <w:ind w:left="567" w:hanging="567"/>
        <w:jc w:val="both"/>
        <w:rPr>
          <w:sz w:val="22"/>
          <w:szCs w:val="22"/>
        </w:rPr>
      </w:pPr>
      <w:r w:rsidRPr="00F86CBC">
        <w:rPr>
          <w:rFonts w:cs="Arial"/>
          <w:b w:val="0"/>
          <w:sz w:val="22"/>
          <w:szCs w:val="22"/>
        </w:rPr>
        <w:t>11.5.</w:t>
      </w:r>
      <w:r w:rsidRPr="00F86CBC">
        <w:rPr>
          <w:rFonts w:cs="Arial"/>
          <w:b w:val="0"/>
          <w:sz w:val="22"/>
          <w:szCs w:val="22"/>
        </w:rPr>
        <w:tab/>
        <w:t xml:space="preserve">V případě nedodržení jakékoli lhůty uvedené v čl. </w:t>
      </w:r>
      <w:r>
        <w:rPr>
          <w:rFonts w:cs="Arial"/>
          <w:b w:val="0"/>
          <w:sz w:val="22"/>
          <w:szCs w:val="22"/>
        </w:rPr>
        <w:t>IX.</w:t>
      </w:r>
      <w:r w:rsidRPr="00F86CBC">
        <w:rPr>
          <w:rFonts w:cs="Arial"/>
          <w:b w:val="0"/>
          <w:sz w:val="22"/>
          <w:szCs w:val="22"/>
        </w:rPr>
        <w:t xml:space="preserve"> Rámcové dohody, či lhůty jinak písemně</w:t>
      </w:r>
      <w:r w:rsidRPr="00CC02E9">
        <w:rPr>
          <w:rFonts w:cs="Arial"/>
          <w:b w:val="0"/>
          <w:sz w:val="22"/>
          <w:szCs w:val="22"/>
        </w:rPr>
        <w:t xml:space="preserve"> dohodnuté dle článku </w:t>
      </w:r>
      <w:r w:rsidR="00AE45CB">
        <w:rPr>
          <w:rFonts w:cs="Arial"/>
          <w:b w:val="0"/>
          <w:sz w:val="22"/>
          <w:szCs w:val="22"/>
        </w:rPr>
        <w:t xml:space="preserve">IX. </w:t>
      </w:r>
      <w:r w:rsidRPr="00CC02E9">
        <w:rPr>
          <w:rFonts w:cs="Arial"/>
          <w:b w:val="0"/>
          <w:sz w:val="22"/>
          <w:szCs w:val="22"/>
        </w:rPr>
        <w:t>Rámcové dohody</w:t>
      </w:r>
      <w:r w:rsidR="00AE45CB">
        <w:rPr>
          <w:rFonts w:cs="Arial"/>
          <w:b w:val="0"/>
          <w:sz w:val="22"/>
          <w:szCs w:val="22"/>
        </w:rPr>
        <w:t xml:space="preserve"> Prodávajícím</w:t>
      </w:r>
      <w:r w:rsidRPr="00CC02E9">
        <w:rPr>
          <w:rFonts w:cs="Arial"/>
          <w:b w:val="0"/>
          <w:sz w:val="22"/>
          <w:szCs w:val="22"/>
        </w:rPr>
        <w:t xml:space="preserve">, je Kupující oprávněn uplatnit na Prodávajícím smluvní pokutu ve výši 0,1 % z kupní </w:t>
      </w:r>
      <w:r>
        <w:rPr>
          <w:rFonts w:cs="Arial"/>
          <w:b w:val="0"/>
          <w:sz w:val="22"/>
          <w:szCs w:val="22"/>
        </w:rPr>
        <w:t xml:space="preserve">ceny </w:t>
      </w:r>
      <w:r w:rsidR="00FB6B11">
        <w:rPr>
          <w:rFonts w:cs="Arial"/>
          <w:b w:val="0"/>
          <w:sz w:val="22"/>
          <w:szCs w:val="22"/>
        </w:rPr>
        <w:t xml:space="preserve">reklamovaného </w:t>
      </w:r>
      <w:r w:rsidRPr="00CC02E9">
        <w:rPr>
          <w:rFonts w:cs="Arial"/>
          <w:b w:val="0"/>
          <w:sz w:val="22"/>
          <w:szCs w:val="22"/>
        </w:rPr>
        <w:t>Zboží bez DPH</w:t>
      </w:r>
      <w:r w:rsidR="00FB6B11">
        <w:rPr>
          <w:rFonts w:cs="Arial"/>
          <w:b w:val="0"/>
          <w:sz w:val="22"/>
          <w:szCs w:val="22"/>
        </w:rPr>
        <w:t xml:space="preserve">, nejméně však </w:t>
      </w:r>
      <w:r w:rsidR="002D3F5B">
        <w:rPr>
          <w:rFonts w:cs="Arial"/>
          <w:b w:val="0"/>
          <w:sz w:val="22"/>
          <w:szCs w:val="22"/>
        </w:rPr>
        <w:t>200</w:t>
      </w:r>
      <w:r w:rsidR="00AA75BF">
        <w:rPr>
          <w:rFonts w:cs="Arial"/>
          <w:b w:val="0"/>
          <w:sz w:val="22"/>
          <w:szCs w:val="22"/>
        </w:rPr>
        <w:t xml:space="preserve">,- </w:t>
      </w:r>
      <w:r w:rsidR="00FB6B11">
        <w:rPr>
          <w:rFonts w:cs="Arial"/>
          <w:b w:val="0"/>
          <w:sz w:val="22"/>
          <w:szCs w:val="22"/>
        </w:rPr>
        <w:t>Kč</w:t>
      </w:r>
      <w:r w:rsidRPr="00CC02E9">
        <w:rPr>
          <w:rFonts w:cs="Arial"/>
          <w:b w:val="0"/>
          <w:sz w:val="22"/>
          <w:szCs w:val="22"/>
        </w:rPr>
        <w:t xml:space="preserve"> za každý i jen započatý den prodlení)</w:t>
      </w:r>
      <w:r w:rsidRPr="00CC02E9">
        <w:rPr>
          <w:b w:val="0"/>
          <w:sz w:val="22"/>
          <w:szCs w:val="22"/>
        </w:rPr>
        <w:t>.</w:t>
      </w:r>
    </w:p>
    <w:p w14:paraId="4B1E449E" w14:textId="71FD8DB7" w:rsidR="00A27BAA" w:rsidRDefault="00A27BAA" w:rsidP="00A27BAA">
      <w:pPr>
        <w:pStyle w:val="Nadpislnku"/>
        <w:spacing w:after="120" w:line="276" w:lineRule="auto"/>
        <w:ind w:left="567" w:hanging="567"/>
        <w:jc w:val="both"/>
        <w:rPr>
          <w:b w:val="0"/>
          <w:sz w:val="22"/>
          <w:szCs w:val="22"/>
        </w:rPr>
      </w:pPr>
      <w:r>
        <w:rPr>
          <w:b w:val="0"/>
          <w:sz w:val="22"/>
          <w:szCs w:val="22"/>
        </w:rPr>
        <w:t>11.6.</w:t>
      </w:r>
      <w:r>
        <w:rPr>
          <w:b w:val="0"/>
          <w:sz w:val="22"/>
          <w:szCs w:val="22"/>
        </w:rPr>
        <w:tab/>
      </w:r>
      <w:r w:rsidRPr="0041706B">
        <w:rPr>
          <w:b w:val="0"/>
          <w:sz w:val="22"/>
          <w:szCs w:val="22"/>
        </w:rPr>
        <w:t>Smluvní pokuty uplatňované dle této Rámcové dohody jsou splatné do třiceti (30) dní od data, kdy byla povinné straně doručena písemná výzva k zaplacení smluvní pokuty ze strany oprávněné strany.</w:t>
      </w:r>
    </w:p>
    <w:p w14:paraId="732CFCDF" w14:textId="005B617D" w:rsidR="00B86108" w:rsidRDefault="00B86108" w:rsidP="00342BAC">
      <w:pPr>
        <w:pStyle w:val="Nadpislnku"/>
        <w:spacing w:after="120" w:line="276" w:lineRule="auto"/>
        <w:ind w:left="567" w:hanging="567"/>
        <w:jc w:val="both"/>
        <w:rPr>
          <w:sz w:val="22"/>
          <w:szCs w:val="22"/>
        </w:rPr>
      </w:pPr>
      <w:r>
        <w:rPr>
          <w:b w:val="0"/>
          <w:sz w:val="22"/>
          <w:szCs w:val="22"/>
        </w:rPr>
        <w:t>11.7.</w:t>
      </w:r>
      <w:r>
        <w:rPr>
          <w:b w:val="0"/>
          <w:sz w:val="22"/>
          <w:szCs w:val="22"/>
        </w:rPr>
        <w:tab/>
      </w:r>
      <w:r w:rsidRPr="00342BAC">
        <w:rPr>
          <w:b w:val="0"/>
          <w:sz w:val="22"/>
          <w:szCs w:val="22"/>
        </w:rPr>
        <w:t>Ustanoven</w:t>
      </w:r>
      <w:r w:rsidR="004D4DBC" w:rsidRPr="00342BAC">
        <w:rPr>
          <w:b w:val="0"/>
          <w:sz w:val="22"/>
          <w:szCs w:val="22"/>
        </w:rPr>
        <w:t>ím</w:t>
      </w:r>
      <w:r w:rsidR="00B762BC">
        <w:rPr>
          <w:b w:val="0"/>
          <w:sz w:val="22"/>
          <w:szCs w:val="22"/>
        </w:rPr>
        <w:t>i</w:t>
      </w:r>
      <w:r w:rsidR="004D4DBC" w:rsidRPr="00342BAC">
        <w:rPr>
          <w:b w:val="0"/>
          <w:sz w:val="22"/>
          <w:szCs w:val="22"/>
        </w:rPr>
        <w:t xml:space="preserve"> o smluvních pokutách v této Rámcové dohodě</w:t>
      </w:r>
      <w:r w:rsidRPr="00342BAC">
        <w:rPr>
          <w:b w:val="0"/>
          <w:sz w:val="22"/>
          <w:szCs w:val="22"/>
        </w:rPr>
        <w:t xml:space="preserve"> ani jejich zaplacením nejsou dotčeny nároky na náhradu </w:t>
      </w:r>
      <w:r w:rsidR="004D4DBC">
        <w:rPr>
          <w:b w:val="0"/>
          <w:sz w:val="22"/>
          <w:szCs w:val="22"/>
        </w:rPr>
        <w:t>škody</w:t>
      </w:r>
      <w:r w:rsidRPr="00342BAC">
        <w:rPr>
          <w:b w:val="0"/>
          <w:sz w:val="22"/>
          <w:szCs w:val="22"/>
        </w:rPr>
        <w:t xml:space="preserve"> vzniklé z porušení povinnosti, ke které se smluvní pokuta vztahuje.</w:t>
      </w:r>
    </w:p>
    <w:p w14:paraId="13BD891F" w14:textId="3800565E" w:rsidR="004D4DBC" w:rsidRDefault="004D4DBC" w:rsidP="00342BAC">
      <w:pPr>
        <w:pStyle w:val="Nadpislnku"/>
        <w:spacing w:after="120" w:line="276" w:lineRule="auto"/>
        <w:ind w:left="567" w:hanging="567"/>
        <w:jc w:val="both"/>
        <w:rPr>
          <w:b w:val="0"/>
          <w:sz w:val="22"/>
          <w:szCs w:val="22"/>
        </w:rPr>
      </w:pPr>
      <w:r>
        <w:rPr>
          <w:b w:val="0"/>
          <w:sz w:val="22"/>
          <w:szCs w:val="22"/>
        </w:rPr>
        <w:t>11.8.</w:t>
      </w:r>
      <w:r>
        <w:rPr>
          <w:b w:val="0"/>
          <w:sz w:val="22"/>
          <w:szCs w:val="22"/>
        </w:rPr>
        <w:tab/>
        <w:t xml:space="preserve">Prodávající je rovněž povinen odčinit nemajetkovou újmu způsobenou porušením svých povinností dle této Rámcové dohody nebo </w:t>
      </w:r>
      <w:r w:rsidR="00B762BC">
        <w:rPr>
          <w:b w:val="0"/>
          <w:sz w:val="22"/>
          <w:szCs w:val="22"/>
        </w:rPr>
        <w:t>j</w:t>
      </w:r>
      <w:r>
        <w:rPr>
          <w:b w:val="0"/>
          <w:sz w:val="22"/>
          <w:szCs w:val="22"/>
        </w:rPr>
        <w:t>ednotlivé Objednávky Kupujícímu.</w:t>
      </w:r>
    </w:p>
    <w:p w14:paraId="7FFE1F86" w14:textId="725D73B2" w:rsidR="003C508D" w:rsidRPr="006342C5" w:rsidRDefault="00CC444E" w:rsidP="00342BAC">
      <w:pPr>
        <w:pStyle w:val="Nadpislnku"/>
        <w:spacing w:after="120" w:line="276" w:lineRule="auto"/>
        <w:ind w:left="567" w:hanging="567"/>
        <w:jc w:val="both"/>
        <w:rPr>
          <w:b w:val="0"/>
          <w:bCs/>
          <w:sz w:val="22"/>
          <w:szCs w:val="22"/>
        </w:rPr>
      </w:pPr>
      <w:r w:rsidRPr="006342C5">
        <w:rPr>
          <w:b w:val="0"/>
          <w:bCs/>
          <w:sz w:val="22"/>
          <w:szCs w:val="22"/>
        </w:rPr>
        <w:t>11.9. V </w:t>
      </w:r>
      <w:r w:rsidR="006A4B1A" w:rsidRPr="006342C5">
        <w:rPr>
          <w:b w:val="0"/>
          <w:bCs/>
          <w:sz w:val="22"/>
          <w:szCs w:val="22"/>
        </w:rPr>
        <w:t>případě</w:t>
      </w:r>
      <w:r w:rsidRPr="006342C5">
        <w:rPr>
          <w:b w:val="0"/>
          <w:bCs/>
          <w:sz w:val="22"/>
          <w:szCs w:val="22"/>
        </w:rPr>
        <w:t xml:space="preserve">, že </w:t>
      </w:r>
      <w:r w:rsidR="006A4B1A">
        <w:rPr>
          <w:b w:val="0"/>
          <w:bCs/>
          <w:sz w:val="22"/>
          <w:szCs w:val="22"/>
        </w:rPr>
        <w:t>P</w:t>
      </w:r>
      <w:r w:rsidRPr="006342C5">
        <w:rPr>
          <w:b w:val="0"/>
          <w:bCs/>
          <w:sz w:val="22"/>
          <w:szCs w:val="22"/>
        </w:rPr>
        <w:t xml:space="preserve">rodávající nezajistí plnění povinnosti dle </w:t>
      </w:r>
      <w:proofErr w:type="spellStart"/>
      <w:r w:rsidRPr="006342C5">
        <w:rPr>
          <w:b w:val="0"/>
          <w:bCs/>
          <w:sz w:val="22"/>
          <w:szCs w:val="22"/>
        </w:rPr>
        <w:t>čl</w:t>
      </w:r>
      <w:proofErr w:type="spellEnd"/>
      <w:r w:rsidRPr="006342C5">
        <w:rPr>
          <w:b w:val="0"/>
          <w:bCs/>
          <w:sz w:val="22"/>
          <w:szCs w:val="22"/>
        </w:rPr>
        <w:t xml:space="preserve"> 12.10., a to ani po předchozí písemném upozornění ze strany</w:t>
      </w:r>
      <w:r w:rsidR="006A4B1A" w:rsidRPr="006342C5">
        <w:rPr>
          <w:b w:val="0"/>
          <w:bCs/>
          <w:sz w:val="22"/>
          <w:szCs w:val="22"/>
        </w:rPr>
        <w:t xml:space="preserve"> </w:t>
      </w:r>
      <w:r w:rsidRPr="006342C5">
        <w:rPr>
          <w:b w:val="0"/>
          <w:bCs/>
          <w:sz w:val="22"/>
          <w:szCs w:val="22"/>
        </w:rPr>
        <w:t xml:space="preserve">Objednatele, zavazuje se uhradit smluvní pokutu ve výši 5.000 Kč. </w:t>
      </w:r>
    </w:p>
    <w:p w14:paraId="73FD3214" w14:textId="77777777" w:rsidR="00A27BAA" w:rsidRPr="00770943" w:rsidRDefault="00A27BAA" w:rsidP="00770943">
      <w:pPr>
        <w:pStyle w:val="Nadpislnku"/>
        <w:keepNext/>
        <w:spacing w:before="240" w:after="0" w:line="276" w:lineRule="auto"/>
        <w:rPr>
          <w:sz w:val="22"/>
          <w:szCs w:val="22"/>
        </w:rPr>
      </w:pPr>
      <w:r w:rsidRPr="00770943">
        <w:rPr>
          <w:sz w:val="22"/>
          <w:szCs w:val="22"/>
        </w:rPr>
        <w:t>XII.</w:t>
      </w:r>
    </w:p>
    <w:p w14:paraId="537712EA" w14:textId="77777777" w:rsidR="00A27BAA" w:rsidRPr="007F19A5" w:rsidRDefault="00A27BAA" w:rsidP="00B66258">
      <w:pPr>
        <w:keepNext/>
        <w:spacing w:after="120" w:line="276" w:lineRule="auto"/>
        <w:jc w:val="center"/>
        <w:rPr>
          <w:rFonts w:ascii="Garamond" w:hAnsi="Garamond" w:cs="Arial"/>
          <w:b/>
          <w:sz w:val="22"/>
          <w:szCs w:val="22"/>
        </w:rPr>
      </w:pPr>
      <w:r w:rsidRPr="00F6379C">
        <w:rPr>
          <w:rFonts w:ascii="Garamond" w:hAnsi="Garamond" w:cs="Arial"/>
          <w:b/>
          <w:sz w:val="22"/>
          <w:szCs w:val="22"/>
        </w:rPr>
        <w:t>Platnost a účinnost Rámcové dohody</w:t>
      </w:r>
    </w:p>
    <w:p w14:paraId="1A1D7958" w14:textId="7DD54C6D" w:rsidR="00A27BAA" w:rsidRPr="00595997" w:rsidRDefault="00A27BAA" w:rsidP="00A27BAA">
      <w:pPr>
        <w:pStyle w:val="Nadpislnku"/>
        <w:spacing w:after="120" w:line="276" w:lineRule="auto"/>
        <w:ind w:left="567" w:hanging="567"/>
        <w:jc w:val="both"/>
        <w:rPr>
          <w:b w:val="0"/>
          <w:sz w:val="22"/>
          <w:szCs w:val="22"/>
        </w:rPr>
      </w:pPr>
      <w:r w:rsidRPr="00B42C78">
        <w:rPr>
          <w:b w:val="0"/>
          <w:sz w:val="22"/>
          <w:szCs w:val="22"/>
        </w:rPr>
        <w:t>12.1.</w:t>
      </w:r>
      <w:r w:rsidRPr="00B42C78">
        <w:rPr>
          <w:b w:val="0"/>
          <w:sz w:val="22"/>
          <w:szCs w:val="22"/>
        </w:rPr>
        <w:tab/>
        <w:t xml:space="preserve">Tato Rámcová dohoda nabývá platnosti dnem </w:t>
      </w:r>
      <w:r w:rsidR="00B42C78">
        <w:rPr>
          <w:b w:val="0"/>
          <w:sz w:val="22"/>
          <w:szCs w:val="22"/>
        </w:rPr>
        <w:t xml:space="preserve">jejího </w:t>
      </w:r>
      <w:r w:rsidRPr="00B42C78">
        <w:rPr>
          <w:b w:val="0"/>
          <w:sz w:val="22"/>
          <w:szCs w:val="22"/>
        </w:rPr>
        <w:t xml:space="preserve">podpisu </w:t>
      </w:r>
      <w:r w:rsidR="00C408EC">
        <w:rPr>
          <w:b w:val="0"/>
          <w:sz w:val="22"/>
          <w:szCs w:val="22"/>
        </w:rPr>
        <w:t xml:space="preserve">poslední </w:t>
      </w:r>
      <w:r w:rsidRPr="00B42C78">
        <w:rPr>
          <w:b w:val="0"/>
          <w:sz w:val="22"/>
          <w:szCs w:val="22"/>
        </w:rPr>
        <w:t>smluvní stran</w:t>
      </w:r>
      <w:r w:rsidR="003D22D3">
        <w:rPr>
          <w:b w:val="0"/>
          <w:sz w:val="22"/>
          <w:szCs w:val="22"/>
        </w:rPr>
        <w:t>ou</w:t>
      </w:r>
      <w:r w:rsidRPr="00B42C78">
        <w:rPr>
          <w:b w:val="0"/>
          <w:sz w:val="22"/>
          <w:szCs w:val="22"/>
        </w:rPr>
        <w:t xml:space="preserve"> a účinnosti </w:t>
      </w:r>
      <w:r w:rsidRPr="00724734">
        <w:rPr>
          <w:b w:val="0"/>
          <w:sz w:val="22"/>
          <w:szCs w:val="22"/>
        </w:rPr>
        <w:t xml:space="preserve">uveřejněním v registru smluv, </w:t>
      </w:r>
      <w:r w:rsidR="00B42C78" w:rsidRPr="00724734">
        <w:rPr>
          <w:b w:val="0"/>
          <w:sz w:val="22"/>
          <w:szCs w:val="22"/>
        </w:rPr>
        <w:t xml:space="preserve">nejdříve však </w:t>
      </w:r>
      <w:r w:rsidR="00B42C78" w:rsidRPr="004251D9">
        <w:rPr>
          <w:b w:val="0"/>
          <w:sz w:val="22"/>
          <w:szCs w:val="22"/>
        </w:rPr>
        <w:t xml:space="preserve">dne </w:t>
      </w:r>
      <w:r w:rsidR="004A0769">
        <w:rPr>
          <w:sz w:val="22"/>
          <w:szCs w:val="22"/>
        </w:rPr>
        <w:t>1. 5. 202</w:t>
      </w:r>
      <w:r w:rsidR="00BB0CF8">
        <w:rPr>
          <w:sz w:val="22"/>
          <w:szCs w:val="22"/>
        </w:rPr>
        <w:t>2</w:t>
      </w:r>
      <w:r w:rsidRPr="004251D9">
        <w:rPr>
          <w:b w:val="0"/>
          <w:sz w:val="22"/>
          <w:szCs w:val="22"/>
        </w:rPr>
        <w:t xml:space="preserve">. Rámcová dohoda je uzavírána na dobu určitou, a to ode dne </w:t>
      </w:r>
      <w:r w:rsidR="00287977" w:rsidRPr="004251D9">
        <w:rPr>
          <w:b w:val="0"/>
          <w:sz w:val="22"/>
          <w:szCs w:val="22"/>
        </w:rPr>
        <w:t xml:space="preserve">její účinnosti do dne </w:t>
      </w:r>
      <w:r w:rsidR="004A0769">
        <w:rPr>
          <w:sz w:val="22"/>
          <w:szCs w:val="22"/>
        </w:rPr>
        <w:t>30. 4. 202</w:t>
      </w:r>
      <w:r w:rsidR="00BB0CF8">
        <w:rPr>
          <w:sz w:val="22"/>
          <w:szCs w:val="22"/>
        </w:rPr>
        <w:t>3</w:t>
      </w:r>
      <w:r w:rsidRPr="004251D9">
        <w:rPr>
          <w:b w:val="0"/>
          <w:sz w:val="22"/>
          <w:szCs w:val="22"/>
        </w:rPr>
        <w:t xml:space="preserve"> nebo</w:t>
      </w:r>
      <w:r w:rsidRPr="00724734">
        <w:rPr>
          <w:b w:val="0"/>
          <w:sz w:val="22"/>
          <w:szCs w:val="22"/>
        </w:rPr>
        <w:t xml:space="preserve"> do vyčerpání finančního limitu</w:t>
      </w:r>
      <w:r w:rsidRPr="00595997">
        <w:rPr>
          <w:b w:val="0"/>
          <w:sz w:val="22"/>
          <w:szCs w:val="22"/>
        </w:rPr>
        <w:t xml:space="preserve"> </w:t>
      </w:r>
      <w:r w:rsidRPr="00724734">
        <w:rPr>
          <w:b w:val="0"/>
          <w:sz w:val="22"/>
          <w:szCs w:val="22"/>
        </w:rPr>
        <w:t>4.000.000,-</w:t>
      </w:r>
      <w:r w:rsidR="00AA75BF">
        <w:rPr>
          <w:b w:val="0"/>
          <w:sz w:val="22"/>
          <w:szCs w:val="22"/>
        </w:rPr>
        <w:t> </w:t>
      </w:r>
      <w:r w:rsidRPr="00724734">
        <w:rPr>
          <w:b w:val="0"/>
          <w:sz w:val="22"/>
          <w:szCs w:val="22"/>
        </w:rPr>
        <w:t>Kč bez DPH podle toho, která ze skutečností nastane dříve.</w:t>
      </w:r>
    </w:p>
    <w:p w14:paraId="77C4F2BE" w14:textId="3BED79D8" w:rsidR="00A27BAA" w:rsidRPr="00CC02E9" w:rsidRDefault="00A27BAA" w:rsidP="00E50AF3">
      <w:pPr>
        <w:pStyle w:val="Nadpislnku"/>
        <w:spacing w:after="60" w:line="276" w:lineRule="auto"/>
        <w:ind w:left="567" w:hanging="567"/>
        <w:jc w:val="both"/>
        <w:rPr>
          <w:b w:val="0"/>
          <w:bCs/>
          <w:iCs/>
          <w:sz w:val="22"/>
          <w:szCs w:val="22"/>
        </w:rPr>
      </w:pPr>
      <w:r>
        <w:rPr>
          <w:b w:val="0"/>
          <w:sz w:val="22"/>
          <w:szCs w:val="22"/>
        </w:rPr>
        <w:t>12.2.</w:t>
      </w:r>
      <w:r>
        <w:rPr>
          <w:b w:val="0"/>
          <w:sz w:val="22"/>
          <w:szCs w:val="22"/>
        </w:rPr>
        <w:tab/>
      </w:r>
      <w:r w:rsidRPr="00CC02E9">
        <w:rPr>
          <w:b w:val="0"/>
          <w:sz w:val="22"/>
          <w:szCs w:val="22"/>
        </w:rPr>
        <w:t>Tuto Rámcovou dohodu a zároveň i všechny související Objednávky lze zrušit:</w:t>
      </w:r>
    </w:p>
    <w:p w14:paraId="59A151B1" w14:textId="78751A97" w:rsidR="00A27BAA" w:rsidRPr="0049469B" w:rsidRDefault="00A27BAA" w:rsidP="00A27BAA">
      <w:pPr>
        <w:pStyle w:val="Odstavecseseznamem"/>
        <w:numPr>
          <w:ilvl w:val="0"/>
          <w:numId w:val="6"/>
        </w:numPr>
        <w:spacing w:line="276" w:lineRule="auto"/>
        <w:ind w:left="851" w:hanging="284"/>
        <w:jc w:val="both"/>
        <w:rPr>
          <w:rFonts w:ascii="Garamond" w:hAnsi="Garamond"/>
          <w:b/>
          <w:bCs/>
          <w:iCs/>
          <w:sz w:val="22"/>
          <w:szCs w:val="22"/>
        </w:rPr>
      </w:pPr>
      <w:r w:rsidRPr="0049469B">
        <w:rPr>
          <w:rFonts w:ascii="Garamond" w:hAnsi="Garamond"/>
          <w:sz w:val="22"/>
          <w:szCs w:val="22"/>
        </w:rPr>
        <w:t>dohodou smluvních stran, jejíž součástí je i vypořádání vzájemných závazků a pohledávek,</w:t>
      </w:r>
    </w:p>
    <w:p w14:paraId="1CC7D815" w14:textId="1B202172" w:rsidR="00A27BAA" w:rsidRPr="0049469B" w:rsidRDefault="00A27BAA" w:rsidP="00A27BAA">
      <w:pPr>
        <w:pStyle w:val="Odstavecseseznamem"/>
        <w:numPr>
          <w:ilvl w:val="0"/>
          <w:numId w:val="6"/>
        </w:numPr>
        <w:spacing w:line="276" w:lineRule="auto"/>
        <w:ind w:left="851" w:hanging="284"/>
        <w:jc w:val="both"/>
        <w:rPr>
          <w:rFonts w:ascii="Garamond" w:hAnsi="Garamond"/>
          <w:b/>
          <w:bCs/>
          <w:iCs/>
          <w:sz w:val="22"/>
          <w:szCs w:val="22"/>
        </w:rPr>
      </w:pPr>
      <w:r w:rsidRPr="0049469B">
        <w:rPr>
          <w:rFonts w:ascii="Garamond" w:hAnsi="Garamond"/>
          <w:sz w:val="22"/>
          <w:szCs w:val="22"/>
        </w:rPr>
        <w:t xml:space="preserve">odstoupením od </w:t>
      </w:r>
      <w:r>
        <w:rPr>
          <w:rFonts w:ascii="Garamond" w:hAnsi="Garamond"/>
          <w:sz w:val="22"/>
          <w:szCs w:val="22"/>
        </w:rPr>
        <w:t xml:space="preserve">Rámcové dohody </w:t>
      </w:r>
      <w:r w:rsidRPr="0049469B">
        <w:rPr>
          <w:rFonts w:ascii="Garamond" w:hAnsi="Garamond"/>
          <w:sz w:val="22"/>
          <w:szCs w:val="22"/>
        </w:rPr>
        <w:t>v případech uved</w:t>
      </w:r>
      <w:r>
        <w:rPr>
          <w:rFonts w:ascii="Garamond" w:hAnsi="Garamond"/>
          <w:sz w:val="22"/>
          <w:szCs w:val="22"/>
        </w:rPr>
        <w:t>ených v zákoně, této Rámcové dohodě či Objednávkách</w:t>
      </w:r>
      <w:r w:rsidRPr="0049469B">
        <w:rPr>
          <w:rFonts w:ascii="Garamond" w:hAnsi="Garamond"/>
          <w:sz w:val="22"/>
          <w:szCs w:val="22"/>
        </w:rPr>
        <w:t>,</w:t>
      </w:r>
    </w:p>
    <w:p w14:paraId="39B95CDE" w14:textId="285F5A41" w:rsidR="00A27BAA" w:rsidRPr="0049469B" w:rsidRDefault="00A27BAA" w:rsidP="00287977">
      <w:pPr>
        <w:pStyle w:val="Odstavecseseznamem"/>
        <w:numPr>
          <w:ilvl w:val="0"/>
          <w:numId w:val="6"/>
        </w:numPr>
        <w:spacing w:after="120" w:line="276" w:lineRule="auto"/>
        <w:ind w:left="851" w:hanging="284"/>
        <w:jc w:val="both"/>
        <w:rPr>
          <w:rFonts w:ascii="Garamond" w:hAnsi="Garamond"/>
          <w:b/>
          <w:bCs/>
          <w:iCs/>
          <w:sz w:val="22"/>
          <w:szCs w:val="22"/>
        </w:rPr>
      </w:pPr>
      <w:r w:rsidRPr="0049469B">
        <w:rPr>
          <w:rFonts w:ascii="Garamond" w:hAnsi="Garamond"/>
          <w:sz w:val="22"/>
          <w:szCs w:val="22"/>
        </w:rPr>
        <w:t xml:space="preserve">výpovědí </w:t>
      </w:r>
      <w:r>
        <w:rPr>
          <w:rFonts w:ascii="Garamond" w:hAnsi="Garamond"/>
          <w:sz w:val="22"/>
          <w:szCs w:val="22"/>
        </w:rPr>
        <w:t>Rámcové dohody</w:t>
      </w:r>
      <w:r w:rsidRPr="0049469B">
        <w:rPr>
          <w:rFonts w:ascii="Garamond" w:hAnsi="Garamond"/>
          <w:sz w:val="22"/>
          <w:szCs w:val="22"/>
        </w:rPr>
        <w:t xml:space="preserve"> ze strany Kupujícího s tříměsíční výpovědní lhůtou, která počne běžet prvního dne měsíce následujícího po doručení výpovědi Prodávajícímu.</w:t>
      </w:r>
    </w:p>
    <w:p w14:paraId="172C962E" w14:textId="0C277E6A" w:rsidR="00A27BAA" w:rsidRDefault="00A27BAA" w:rsidP="00A27BAA">
      <w:pPr>
        <w:pStyle w:val="Nadpislnku"/>
        <w:spacing w:after="120" w:line="276" w:lineRule="auto"/>
        <w:ind w:left="567" w:hanging="567"/>
        <w:jc w:val="both"/>
        <w:rPr>
          <w:b w:val="0"/>
          <w:bCs/>
          <w:iCs/>
          <w:sz w:val="22"/>
          <w:szCs w:val="22"/>
        </w:rPr>
      </w:pPr>
      <w:r>
        <w:rPr>
          <w:b w:val="0"/>
          <w:sz w:val="22"/>
          <w:szCs w:val="22"/>
        </w:rPr>
        <w:t>12.3.</w:t>
      </w:r>
      <w:r>
        <w:rPr>
          <w:b w:val="0"/>
          <w:sz w:val="22"/>
          <w:szCs w:val="22"/>
        </w:rPr>
        <w:tab/>
      </w:r>
      <w:r w:rsidRPr="0092617B">
        <w:rPr>
          <w:b w:val="0"/>
          <w:sz w:val="22"/>
          <w:szCs w:val="22"/>
        </w:rPr>
        <w:t xml:space="preserve">Kupující je oprávněn odstoupit od této </w:t>
      </w:r>
      <w:r>
        <w:rPr>
          <w:b w:val="0"/>
          <w:sz w:val="22"/>
          <w:szCs w:val="22"/>
        </w:rPr>
        <w:t>Rámcové dohody</w:t>
      </w:r>
      <w:r w:rsidRPr="0092617B">
        <w:rPr>
          <w:b w:val="0"/>
          <w:sz w:val="22"/>
          <w:szCs w:val="22"/>
        </w:rPr>
        <w:t xml:space="preserve"> a/nebo od některé </w:t>
      </w:r>
      <w:r>
        <w:rPr>
          <w:b w:val="0"/>
          <w:sz w:val="22"/>
          <w:szCs w:val="22"/>
        </w:rPr>
        <w:t>Objednávky</w:t>
      </w:r>
      <w:r w:rsidRPr="0092617B">
        <w:rPr>
          <w:b w:val="0"/>
          <w:sz w:val="22"/>
          <w:szCs w:val="22"/>
        </w:rPr>
        <w:t xml:space="preserve"> v příp</w:t>
      </w:r>
      <w:r>
        <w:rPr>
          <w:b w:val="0"/>
          <w:sz w:val="22"/>
          <w:szCs w:val="22"/>
        </w:rPr>
        <w:t>adě podstatného porušení Rámcové dohody</w:t>
      </w:r>
      <w:r w:rsidRPr="0092617B">
        <w:rPr>
          <w:b w:val="0"/>
          <w:sz w:val="22"/>
          <w:szCs w:val="22"/>
        </w:rPr>
        <w:t xml:space="preserve"> Prodávající</w:t>
      </w:r>
      <w:r>
        <w:rPr>
          <w:b w:val="0"/>
          <w:sz w:val="22"/>
          <w:szCs w:val="22"/>
        </w:rPr>
        <w:t>m. Za podstatné porušení Rámcové dohody</w:t>
      </w:r>
      <w:r w:rsidRPr="0092617B">
        <w:rPr>
          <w:b w:val="0"/>
          <w:sz w:val="22"/>
          <w:szCs w:val="22"/>
        </w:rPr>
        <w:t xml:space="preserve"> </w:t>
      </w:r>
      <w:r>
        <w:rPr>
          <w:b w:val="0"/>
          <w:sz w:val="22"/>
          <w:szCs w:val="22"/>
        </w:rPr>
        <w:t>P</w:t>
      </w:r>
      <w:r w:rsidRPr="0092617B">
        <w:rPr>
          <w:b w:val="0"/>
          <w:sz w:val="22"/>
          <w:szCs w:val="22"/>
        </w:rPr>
        <w:t xml:space="preserve">rodávajícím se považuje mimo jiné (tj. nikoliv výlučně) prodlení Prodávajícího s dodáním Zboží po dobu delší 15 </w:t>
      </w:r>
      <w:r w:rsidR="006045C3">
        <w:rPr>
          <w:b w:val="0"/>
          <w:sz w:val="22"/>
          <w:szCs w:val="22"/>
        </w:rPr>
        <w:t xml:space="preserve">kalendářních </w:t>
      </w:r>
      <w:r w:rsidRPr="0092617B">
        <w:rPr>
          <w:b w:val="0"/>
          <w:sz w:val="22"/>
          <w:szCs w:val="22"/>
        </w:rPr>
        <w:t>dnů oproti termínu stanovenému v </w:t>
      </w:r>
      <w:r>
        <w:rPr>
          <w:b w:val="0"/>
          <w:sz w:val="22"/>
          <w:szCs w:val="22"/>
        </w:rPr>
        <w:t>Objednávce</w:t>
      </w:r>
      <w:r w:rsidRPr="0092617B">
        <w:rPr>
          <w:b w:val="0"/>
          <w:sz w:val="22"/>
          <w:szCs w:val="22"/>
        </w:rPr>
        <w:t xml:space="preserve">. Kupující je vždy oprávněn zvolit, zda odstoupí od </w:t>
      </w:r>
      <w:r>
        <w:rPr>
          <w:b w:val="0"/>
          <w:sz w:val="22"/>
          <w:szCs w:val="22"/>
        </w:rPr>
        <w:t>Rámcové dohody</w:t>
      </w:r>
      <w:r w:rsidRPr="0092617B">
        <w:rPr>
          <w:b w:val="0"/>
          <w:sz w:val="22"/>
          <w:szCs w:val="22"/>
        </w:rPr>
        <w:t xml:space="preserve"> jako celku nebo zda odstoupí pouze ohledně dílčího plnění, s nímž je Prodávající v prodlení. </w:t>
      </w:r>
    </w:p>
    <w:p w14:paraId="248A1AE9" w14:textId="6BBB5357" w:rsidR="00A27BAA" w:rsidRPr="006D1F57" w:rsidRDefault="00A27BAA" w:rsidP="00A27BAA">
      <w:pPr>
        <w:pStyle w:val="Nadpislnku"/>
        <w:spacing w:after="60" w:line="276" w:lineRule="auto"/>
        <w:ind w:left="567" w:hanging="567"/>
        <w:jc w:val="both"/>
        <w:rPr>
          <w:b w:val="0"/>
          <w:bCs/>
          <w:iCs/>
          <w:sz w:val="22"/>
          <w:szCs w:val="22"/>
        </w:rPr>
      </w:pPr>
      <w:r>
        <w:rPr>
          <w:b w:val="0"/>
          <w:sz w:val="22"/>
          <w:szCs w:val="22"/>
        </w:rPr>
        <w:t>12.4.</w:t>
      </w:r>
      <w:r>
        <w:rPr>
          <w:b w:val="0"/>
          <w:sz w:val="22"/>
          <w:szCs w:val="22"/>
        </w:rPr>
        <w:tab/>
      </w:r>
      <w:r w:rsidRPr="006D1F57">
        <w:rPr>
          <w:b w:val="0"/>
          <w:sz w:val="22"/>
          <w:szCs w:val="22"/>
        </w:rPr>
        <w:t xml:space="preserve">Kupující je oprávněn odstoupit od této </w:t>
      </w:r>
      <w:r>
        <w:rPr>
          <w:b w:val="0"/>
          <w:sz w:val="22"/>
          <w:szCs w:val="22"/>
        </w:rPr>
        <w:t xml:space="preserve">Rámcové dohody </w:t>
      </w:r>
      <w:r w:rsidRPr="006D1F57">
        <w:rPr>
          <w:b w:val="0"/>
          <w:sz w:val="22"/>
          <w:szCs w:val="22"/>
        </w:rPr>
        <w:t xml:space="preserve">a/nebo některé či všech </w:t>
      </w:r>
      <w:r>
        <w:rPr>
          <w:b w:val="0"/>
          <w:sz w:val="22"/>
          <w:szCs w:val="22"/>
        </w:rPr>
        <w:t>Objednávek</w:t>
      </w:r>
      <w:r w:rsidRPr="006D1F57">
        <w:rPr>
          <w:b w:val="0"/>
          <w:sz w:val="22"/>
          <w:szCs w:val="22"/>
        </w:rPr>
        <w:t xml:space="preserve"> bez dalšího, tj. bez předchozího upozornění v těchto případech: </w:t>
      </w:r>
    </w:p>
    <w:p w14:paraId="613718F6" w14:textId="3714B14E" w:rsidR="00A27BAA" w:rsidRPr="0092617B" w:rsidRDefault="00A27BAA" w:rsidP="006829DA">
      <w:pPr>
        <w:pStyle w:val="Nadpis2"/>
        <w:keepNext w:val="0"/>
        <w:numPr>
          <w:ilvl w:val="0"/>
          <w:numId w:val="3"/>
        </w:numPr>
        <w:spacing w:before="0" w:after="0" w:line="276" w:lineRule="auto"/>
        <w:ind w:left="851" w:right="-17" w:hanging="284"/>
        <w:jc w:val="both"/>
        <w:rPr>
          <w:rFonts w:ascii="Garamond" w:hAnsi="Garamond"/>
          <w:b w:val="0"/>
          <w:bCs w:val="0"/>
          <w:iCs w:val="0"/>
          <w:sz w:val="22"/>
          <w:szCs w:val="22"/>
        </w:rPr>
      </w:pPr>
      <w:r w:rsidRPr="0092617B">
        <w:rPr>
          <w:rFonts w:ascii="Garamond" w:hAnsi="Garamond"/>
          <w:b w:val="0"/>
          <w:bCs w:val="0"/>
          <w:iCs w:val="0"/>
          <w:sz w:val="22"/>
          <w:szCs w:val="22"/>
        </w:rPr>
        <w:t xml:space="preserve">poruší-li Prodávající některou z povinností dle této </w:t>
      </w:r>
      <w:r>
        <w:rPr>
          <w:rFonts w:ascii="Garamond" w:hAnsi="Garamond"/>
          <w:b w:val="0"/>
          <w:bCs w:val="0"/>
          <w:iCs w:val="0"/>
          <w:sz w:val="22"/>
          <w:szCs w:val="22"/>
        </w:rPr>
        <w:t>Rámcové dohody</w:t>
      </w:r>
      <w:r w:rsidRPr="0092617B">
        <w:rPr>
          <w:rFonts w:ascii="Garamond" w:hAnsi="Garamond"/>
          <w:b w:val="0"/>
          <w:bCs w:val="0"/>
          <w:iCs w:val="0"/>
          <w:sz w:val="22"/>
          <w:szCs w:val="22"/>
        </w:rPr>
        <w:t xml:space="preserve"> nebo dle obecně závazných právních předpisů, norem (včetně ČSN) a rozhodnutí příslušných orgánů, zejména orgánů státní správy, které je povinen při plnění závazku založeného touto </w:t>
      </w:r>
      <w:r>
        <w:rPr>
          <w:rFonts w:ascii="Garamond" w:hAnsi="Garamond"/>
          <w:b w:val="0"/>
          <w:bCs w:val="0"/>
          <w:iCs w:val="0"/>
          <w:sz w:val="22"/>
          <w:szCs w:val="22"/>
        </w:rPr>
        <w:t>Rámcovou dohodou</w:t>
      </w:r>
      <w:r w:rsidRPr="0092617B">
        <w:rPr>
          <w:rFonts w:ascii="Garamond" w:hAnsi="Garamond"/>
          <w:b w:val="0"/>
          <w:bCs w:val="0"/>
          <w:iCs w:val="0"/>
          <w:sz w:val="22"/>
          <w:szCs w:val="22"/>
        </w:rPr>
        <w:t xml:space="preserve"> dodržovat, </w:t>
      </w:r>
    </w:p>
    <w:p w14:paraId="19C577AD" w14:textId="28F8F277" w:rsidR="00A27BAA" w:rsidRPr="0061449F" w:rsidRDefault="00A27BAA"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61449F">
        <w:rPr>
          <w:rFonts w:ascii="Garamond" w:hAnsi="Garamond"/>
          <w:b w:val="0"/>
          <w:sz w:val="22"/>
          <w:szCs w:val="22"/>
        </w:rPr>
        <w:t xml:space="preserve">bude-li Prodávající plnit závazek založený touto Rámcovou dohodou v rozporu se zadávacími podmínkami nebo v rozporu s pokyny Kupujícího a své porušení nenapraví ani přes písemné upozornění ze strany Kupujícího,  </w:t>
      </w:r>
    </w:p>
    <w:p w14:paraId="478CE750" w14:textId="424DD03C" w:rsidR="00A27BAA" w:rsidRPr="0061449F" w:rsidRDefault="00E50AF3"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D6515A">
        <w:rPr>
          <w:rFonts w:ascii="Garamond" w:hAnsi="Garamond"/>
          <w:b w:val="0"/>
          <w:sz w:val="22"/>
          <w:szCs w:val="22"/>
        </w:rPr>
        <w:lastRenderedPageBreak/>
        <w:t>vůči Prodávajícímu příslušný soud pravomocně rozhodl o tom, že je v úpadku nebo mu úpadek hrozí (tj. vydá rozhodnutí o tom, že se zjišťuje úpadek prodávajícího nebo hrozící úpadek prodávajícího), nebo ve vztahu k Prodávajícímu je prohlášen konkurs nebo povolena reorganizace</w:t>
      </w:r>
      <w:r w:rsidR="00A27BAA" w:rsidRPr="0061449F">
        <w:rPr>
          <w:rFonts w:ascii="Garamond" w:hAnsi="Garamond"/>
          <w:b w:val="0"/>
          <w:sz w:val="22"/>
          <w:szCs w:val="22"/>
        </w:rPr>
        <w:t>,</w:t>
      </w:r>
    </w:p>
    <w:p w14:paraId="0392BC23" w14:textId="3E3A55F5" w:rsidR="00A27BAA" w:rsidRPr="0061449F" w:rsidRDefault="00E50AF3"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D6515A">
        <w:rPr>
          <w:rFonts w:ascii="Garamond" w:hAnsi="Garamond"/>
          <w:b w:val="0"/>
          <w:sz w:val="22"/>
          <w:szCs w:val="22"/>
        </w:rPr>
        <w:t>vůči Prodávajícímu byl podán návrh na zrušení podle zák. č. 90/2012 sb., zákona o obchodních korporacích nebo je zahájena jeho likvidace v souladu s příslušnými právními předpisy</w:t>
      </w:r>
      <w:r w:rsidR="00A27BAA" w:rsidRPr="0061449F">
        <w:rPr>
          <w:rFonts w:ascii="Garamond" w:hAnsi="Garamond"/>
          <w:b w:val="0"/>
          <w:sz w:val="22"/>
          <w:szCs w:val="22"/>
        </w:rPr>
        <w:t>,</w:t>
      </w:r>
    </w:p>
    <w:p w14:paraId="2F48368D" w14:textId="34255F12" w:rsidR="00A27BAA" w:rsidRPr="0061449F" w:rsidRDefault="00A27BAA" w:rsidP="006829D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61449F">
        <w:rPr>
          <w:rFonts w:ascii="Garamond" w:hAnsi="Garamond"/>
          <w:b w:val="0"/>
          <w:sz w:val="22"/>
          <w:szCs w:val="22"/>
        </w:rPr>
        <w:t>pozbude-li Prodávající jakékoliv oprávnění vyžadované právními předpisy pro provádění činnosti, k níž se zavazuje touto Rámcovou dohodou,</w:t>
      </w:r>
    </w:p>
    <w:p w14:paraId="286CD4BB" w14:textId="77777777" w:rsidR="00E50AF3" w:rsidRDefault="00A27BAA" w:rsidP="00D6515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61449F">
        <w:rPr>
          <w:rFonts w:ascii="Garamond" w:hAnsi="Garamond"/>
          <w:b w:val="0"/>
          <w:sz w:val="22"/>
          <w:szCs w:val="22"/>
        </w:rPr>
        <w:t>v případech uvedených v </w:t>
      </w:r>
      <w:proofErr w:type="spellStart"/>
      <w:r w:rsidRPr="0061449F">
        <w:rPr>
          <w:rFonts w:ascii="Garamond" w:hAnsi="Garamond"/>
          <w:b w:val="0"/>
          <w:sz w:val="22"/>
          <w:szCs w:val="22"/>
        </w:rPr>
        <w:t>ust</w:t>
      </w:r>
      <w:proofErr w:type="spellEnd"/>
      <w:r w:rsidRPr="0061449F">
        <w:rPr>
          <w:rFonts w:ascii="Garamond" w:hAnsi="Garamond"/>
          <w:b w:val="0"/>
          <w:sz w:val="22"/>
          <w:szCs w:val="22"/>
        </w:rPr>
        <w:t>. § 223 ZZVZ</w:t>
      </w:r>
    </w:p>
    <w:p w14:paraId="36F85D80" w14:textId="516A19AD" w:rsidR="00A27BAA" w:rsidRPr="00E50AF3" w:rsidRDefault="00E50AF3" w:rsidP="00D6515A">
      <w:pPr>
        <w:pStyle w:val="Nadpis2"/>
        <w:keepNext w:val="0"/>
        <w:widowControl w:val="0"/>
        <w:numPr>
          <w:ilvl w:val="0"/>
          <w:numId w:val="3"/>
        </w:numPr>
        <w:spacing w:before="0" w:after="0" w:line="276" w:lineRule="auto"/>
        <w:ind w:left="851" w:right="-17" w:hanging="284"/>
        <w:jc w:val="both"/>
        <w:rPr>
          <w:rFonts w:ascii="Garamond" w:hAnsi="Garamond"/>
          <w:b w:val="0"/>
          <w:sz w:val="22"/>
          <w:szCs w:val="22"/>
        </w:rPr>
      </w:pPr>
      <w:r w:rsidRPr="00D6515A">
        <w:rPr>
          <w:rFonts w:ascii="Garamond" w:hAnsi="Garamond"/>
          <w:b w:val="0"/>
          <w:sz w:val="22"/>
          <w:szCs w:val="22"/>
        </w:rPr>
        <w:t>Prodávající oznámí Kupujícímu, že nadále není schopen plnit své závazky z této Rámcové dohody nebo závazky z jednotlivých Objednávek</w:t>
      </w:r>
      <w:r w:rsidR="00A27BAA" w:rsidRPr="00E50AF3">
        <w:rPr>
          <w:rFonts w:ascii="Garamond" w:hAnsi="Garamond"/>
          <w:b w:val="0"/>
          <w:sz w:val="22"/>
          <w:szCs w:val="22"/>
        </w:rPr>
        <w:t>.</w:t>
      </w:r>
    </w:p>
    <w:p w14:paraId="7127C5E0" w14:textId="2457BEEE" w:rsidR="00A27BAA" w:rsidRPr="00CC02E9" w:rsidRDefault="00A27BAA" w:rsidP="00D6515A">
      <w:pPr>
        <w:pStyle w:val="Nadpislnku"/>
        <w:spacing w:before="120" w:after="120" w:line="276" w:lineRule="auto"/>
        <w:ind w:left="567" w:hanging="567"/>
        <w:jc w:val="both"/>
        <w:rPr>
          <w:b w:val="0"/>
          <w:sz w:val="22"/>
          <w:szCs w:val="22"/>
        </w:rPr>
      </w:pPr>
      <w:r>
        <w:rPr>
          <w:b w:val="0"/>
          <w:sz w:val="22"/>
          <w:szCs w:val="22"/>
        </w:rPr>
        <w:t>12.5.</w:t>
      </w:r>
      <w:r>
        <w:rPr>
          <w:b w:val="0"/>
          <w:sz w:val="22"/>
          <w:szCs w:val="22"/>
        </w:rPr>
        <w:tab/>
      </w:r>
      <w:r w:rsidRPr="00CC02E9">
        <w:rPr>
          <w:b w:val="0"/>
          <w:sz w:val="22"/>
          <w:szCs w:val="22"/>
        </w:rPr>
        <w:t>V případě prodlení Kupujícího s úhradou ceny Zboží po dobu delší než 30</w:t>
      </w:r>
      <w:r w:rsidR="00192651">
        <w:rPr>
          <w:b w:val="0"/>
          <w:sz w:val="22"/>
          <w:szCs w:val="22"/>
        </w:rPr>
        <w:t xml:space="preserve"> kalendářních </w:t>
      </w:r>
      <w:r w:rsidRPr="00CC02E9">
        <w:rPr>
          <w:b w:val="0"/>
          <w:sz w:val="22"/>
          <w:szCs w:val="22"/>
        </w:rPr>
        <w:t>dnů je Prodávající oprávněn odstoupit od Objednávky, jíž se prodlení s úhradou ceny Zboží týká, a to za předpokladu, že Kupujícího písemně upozorní a Kupující nesjedná nápravu ani do 15</w:t>
      </w:r>
      <w:r w:rsidR="00192651">
        <w:rPr>
          <w:b w:val="0"/>
          <w:sz w:val="22"/>
          <w:szCs w:val="22"/>
        </w:rPr>
        <w:t xml:space="preserve"> kalendářních</w:t>
      </w:r>
      <w:r w:rsidRPr="00CC02E9">
        <w:rPr>
          <w:b w:val="0"/>
          <w:sz w:val="22"/>
          <w:szCs w:val="22"/>
        </w:rPr>
        <w:t xml:space="preserve"> dnů od doručení písemného oznámení Prodávajícího o takovém prodlení.</w:t>
      </w:r>
    </w:p>
    <w:p w14:paraId="1DDF0A74" w14:textId="57967FE4" w:rsidR="00A27BAA" w:rsidRPr="00CC02E9" w:rsidRDefault="00A27BAA" w:rsidP="00A27BAA">
      <w:pPr>
        <w:pStyle w:val="Nadpislnku"/>
        <w:spacing w:after="120" w:line="276" w:lineRule="auto"/>
        <w:ind w:left="567" w:hanging="567"/>
        <w:jc w:val="both"/>
        <w:rPr>
          <w:b w:val="0"/>
          <w:sz w:val="22"/>
          <w:szCs w:val="22"/>
        </w:rPr>
      </w:pPr>
      <w:r>
        <w:rPr>
          <w:b w:val="0"/>
          <w:sz w:val="22"/>
          <w:szCs w:val="22"/>
        </w:rPr>
        <w:t>12.6.</w:t>
      </w:r>
      <w:r>
        <w:rPr>
          <w:b w:val="0"/>
          <w:sz w:val="22"/>
          <w:szCs w:val="22"/>
        </w:rPr>
        <w:tab/>
      </w:r>
      <w:r w:rsidRPr="00CC02E9">
        <w:rPr>
          <w:b w:val="0"/>
          <w:sz w:val="22"/>
          <w:szCs w:val="22"/>
        </w:rPr>
        <w:t>Odstoupením zanikají ke dni odstoupení práva a povinnosti stran z této Rámcové dohody ohledně části závazku nesplněné k tomuto dni. Odstoupení od Rámcové dohody se nedotýká práv a povinností pro splněnou část závazku a dále ustanovení, která by vzhledem ke své povaze trvala i po ukončení Rámcové dohody, zejména ustanovení o smluvních pokutách</w:t>
      </w:r>
      <w:r w:rsidR="00DE4C70">
        <w:rPr>
          <w:b w:val="0"/>
          <w:sz w:val="22"/>
          <w:szCs w:val="22"/>
        </w:rPr>
        <w:t xml:space="preserve"> a</w:t>
      </w:r>
      <w:r w:rsidRPr="00CC02E9">
        <w:rPr>
          <w:b w:val="0"/>
          <w:sz w:val="22"/>
          <w:szCs w:val="22"/>
        </w:rPr>
        <w:t xml:space="preserve"> náhradě </w:t>
      </w:r>
      <w:r w:rsidR="00E50AF3">
        <w:rPr>
          <w:b w:val="0"/>
          <w:sz w:val="22"/>
          <w:szCs w:val="22"/>
        </w:rPr>
        <w:t>újmy (materiální a nemateriální)</w:t>
      </w:r>
      <w:r w:rsidRPr="00192651">
        <w:rPr>
          <w:b w:val="0"/>
          <w:sz w:val="22"/>
          <w:szCs w:val="22"/>
        </w:rPr>
        <w:t>.</w:t>
      </w:r>
    </w:p>
    <w:p w14:paraId="10A0C329" w14:textId="6797785C" w:rsidR="00A27BAA" w:rsidRPr="00CC02E9" w:rsidRDefault="00A27BAA" w:rsidP="00A27BAA">
      <w:pPr>
        <w:pStyle w:val="Nadpislnku"/>
        <w:spacing w:after="120" w:line="276" w:lineRule="auto"/>
        <w:ind w:left="567" w:hanging="567"/>
        <w:jc w:val="both"/>
        <w:rPr>
          <w:b w:val="0"/>
          <w:sz w:val="22"/>
          <w:szCs w:val="22"/>
        </w:rPr>
      </w:pPr>
      <w:r w:rsidRPr="004F741E">
        <w:rPr>
          <w:b w:val="0"/>
          <w:sz w:val="22"/>
        </w:rPr>
        <w:t>12.7.</w:t>
      </w:r>
      <w:r w:rsidRPr="004F741E">
        <w:rPr>
          <w:b w:val="0"/>
          <w:sz w:val="22"/>
        </w:rPr>
        <w:tab/>
        <w:t>Smluvní strany sjednaly, že podle tohoto ustanovení (čl. XII.</w:t>
      </w:r>
      <w:r>
        <w:rPr>
          <w:b w:val="0"/>
          <w:sz w:val="22"/>
        </w:rPr>
        <w:t xml:space="preserve"> Rámcové dohody</w:t>
      </w:r>
      <w:r w:rsidRPr="004F741E">
        <w:rPr>
          <w:b w:val="0"/>
          <w:sz w:val="22"/>
        </w:rPr>
        <w:t>) bude přiměřeně postupováno i ve</w:t>
      </w:r>
      <w:r w:rsidRPr="00CC02E9">
        <w:rPr>
          <w:b w:val="0"/>
          <w:sz w:val="22"/>
        </w:rPr>
        <w:t xml:space="preserve"> vztahu k jedné či vícero Objednávek.</w:t>
      </w:r>
    </w:p>
    <w:p w14:paraId="026BA628" w14:textId="38F15137" w:rsidR="00A27BAA" w:rsidRPr="00CC02E9" w:rsidRDefault="00A27BAA" w:rsidP="00A27BAA">
      <w:pPr>
        <w:pStyle w:val="Nadpislnku"/>
        <w:spacing w:after="120" w:line="276" w:lineRule="auto"/>
        <w:ind w:left="567" w:hanging="567"/>
        <w:jc w:val="both"/>
        <w:rPr>
          <w:b w:val="0"/>
          <w:sz w:val="22"/>
          <w:szCs w:val="22"/>
        </w:rPr>
      </w:pPr>
      <w:r>
        <w:rPr>
          <w:b w:val="0"/>
          <w:sz w:val="22"/>
          <w:szCs w:val="22"/>
        </w:rPr>
        <w:t>12.8.</w:t>
      </w:r>
      <w:r>
        <w:rPr>
          <w:b w:val="0"/>
          <w:sz w:val="22"/>
          <w:szCs w:val="22"/>
        </w:rPr>
        <w:tab/>
      </w:r>
      <w:r w:rsidRPr="00CC02E9">
        <w:rPr>
          <w:b w:val="0"/>
          <w:sz w:val="22"/>
          <w:szCs w:val="22"/>
        </w:rPr>
        <w:t>Prodávající není oprávněn změnit poddodavatele, které uvedl ve své nabídce v rámci veřejné zakázky, která předcházela uzavření této Rámcové dohody, bez předchozího souhlasu Kupujícího. Kupující se zavazuje své vyjádření sdělit Prodávajícímu do 10 kalendářních dnů ode dne doručení příslušné žádosti Prodávajícího, který je povinen spolu se žádostí doručit Kupujícímu rovněž (i) popis činnosti navrhovaného poddodavatele a (</w:t>
      </w:r>
      <w:proofErr w:type="spellStart"/>
      <w:r w:rsidRPr="00CC02E9">
        <w:rPr>
          <w:b w:val="0"/>
          <w:sz w:val="22"/>
          <w:szCs w:val="22"/>
        </w:rPr>
        <w:t>ii</w:t>
      </w:r>
      <w:proofErr w:type="spellEnd"/>
      <w:r w:rsidRPr="00CC02E9">
        <w:rPr>
          <w:b w:val="0"/>
          <w:sz w:val="22"/>
          <w:szCs w:val="22"/>
        </w:rPr>
        <w:t>) doklady prokazující kvalifikaci navrhovaného poddodavatele odpovídající činnosti navrhovaného poddodavatele. Kupující je oprávněn odepřít souhlas v případě, že navrhovaný nový poddodavatel nebude mít potřebnou kvalifikaci k výkonu činnosti, pro kterou je Prodávajícím určen. Porušení povinnosti získání souhlasu Kupujícího se změnou poddodavatele je podstatným porušením této Rámcové dohody.</w:t>
      </w:r>
    </w:p>
    <w:p w14:paraId="76D21116" w14:textId="066C8EAA" w:rsidR="00A27BAA" w:rsidRDefault="00A27BAA" w:rsidP="00A27BAA">
      <w:pPr>
        <w:pStyle w:val="Nadpislnku"/>
        <w:spacing w:after="120" w:line="276" w:lineRule="auto"/>
        <w:ind w:left="567" w:hanging="567"/>
        <w:jc w:val="both"/>
        <w:rPr>
          <w:b w:val="0"/>
          <w:sz w:val="22"/>
          <w:szCs w:val="22"/>
        </w:rPr>
      </w:pPr>
      <w:r>
        <w:rPr>
          <w:b w:val="0"/>
          <w:sz w:val="22"/>
          <w:szCs w:val="22"/>
        </w:rPr>
        <w:t>12.9.</w:t>
      </w:r>
      <w:r>
        <w:rPr>
          <w:b w:val="0"/>
          <w:sz w:val="22"/>
          <w:szCs w:val="22"/>
        </w:rPr>
        <w:tab/>
      </w:r>
      <w:r w:rsidRPr="00CC02E9">
        <w:rPr>
          <w:b w:val="0"/>
          <w:sz w:val="22"/>
          <w:szCs w:val="22"/>
        </w:rPr>
        <w:t xml:space="preserve">Pokud poddodavatel nesplňuje (přestane splňovat) základní způsobilost dle </w:t>
      </w:r>
      <w:r w:rsidR="008F32E6">
        <w:rPr>
          <w:b w:val="0"/>
          <w:sz w:val="22"/>
          <w:szCs w:val="22"/>
        </w:rPr>
        <w:t>ZZVZ</w:t>
      </w:r>
      <w:r w:rsidRPr="00CC02E9">
        <w:rPr>
          <w:b w:val="0"/>
          <w:sz w:val="22"/>
          <w:szCs w:val="22"/>
        </w:rPr>
        <w:t xml:space="preserve"> nebo přestane disponovat dostatečnou odbornou způsobilostí k plnění určené části předmětu Rámcové dohody, je Kupující oprávněn požadovat po Prodávajícím neprodlenou změnu poddodavatele, kterémuž požadavku je Prodávající povinen do dvaceti (20) dnů po obdržení písemné výzvy Kupujícího vyhovět. V případě, že Prodávající neukončí činnost nevyhovujícího poddodavatele na plnění předmětu Rámcové dohody ve lhůtě do dvaceti (20) dnů ode dne doručení písemného požadavku Kupujícího a v téže lhůtě nebude odsouhlasen jiný adekvátní poddodavatel, je Kupující oprávněn od Rámcové </w:t>
      </w:r>
      <w:r w:rsidR="00287977">
        <w:rPr>
          <w:b w:val="0"/>
          <w:sz w:val="22"/>
          <w:szCs w:val="22"/>
        </w:rPr>
        <w:t xml:space="preserve">dohody </w:t>
      </w:r>
      <w:r w:rsidRPr="00CC02E9">
        <w:rPr>
          <w:b w:val="0"/>
          <w:sz w:val="22"/>
          <w:szCs w:val="22"/>
        </w:rPr>
        <w:t xml:space="preserve">odstoupit pro </w:t>
      </w:r>
      <w:r w:rsidR="00287977">
        <w:rPr>
          <w:b w:val="0"/>
          <w:sz w:val="22"/>
          <w:szCs w:val="22"/>
        </w:rPr>
        <w:t xml:space="preserve">její </w:t>
      </w:r>
      <w:r w:rsidRPr="00CC02E9">
        <w:rPr>
          <w:b w:val="0"/>
          <w:sz w:val="22"/>
          <w:szCs w:val="22"/>
        </w:rPr>
        <w:t>podstatné porušení.</w:t>
      </w:r>
    </w:p>
    <w:p w14:paraId="47C4172F" w14:textId="25BDDB50" w:rsidR="003C508D" w:rsidRPr="00CC02E9" w:rsidRDefault="00CC444E" w:rsidP="00A27BAA">
      <w:pPr>
        <w:pStyle w:val="Nadpislnku"/>
        <w:spacing w:after="120" w:line="276" w:lineRule="auto"/>
        <w:ind w:left="567" w:hanging="567"/>
        <w:jc w:val="both"/>
        <w:rPr>
          <w:b w:val="0"/>
          <w:sz w:val="22"/>
          <w:szCs w:val="22"/>
        </w:rPr>
      </w:pPr>
      <w:r>
        <w:rPr>
          <w:b w:val="0"/>
          <w:sz w:val="22"/>
          <w:szCs w:val="22"/>
        </w:rPr>
        <w:t xml:space="preserve">12.10. </w:t>
      </w:r>
      <w:r w:rsidR="003C508D">
        <w:rPr>
          <w:b w:val="0"/>
          <w:sz w:val="22"/>
          <w:szCs w:val="22"/>
        </w:rPr>
        <w:t>Dodavatel</w:t>
      </w:r>
      <w:r w:rsidR="003C508D" w:rsidRPr="003C508D">
        <w:rPr>
          <w:b w:val="0"/>
          <w:sz w:val="22"/>
          <w:szCs w:val="22"/>
        </w:rPr>
        <w:t xml:space="preserve">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 a to vždy do </w:t>
      </w:r>
      <w:r w:rsidR="003C508D">
        <w:rPr>
          <w:b w:val="0"/>
          <w:sz w:val="22"/>
          <w:szCs w:val="22"/>
        </w:rPr>
        <w:t>30</w:t>
      </w:r>
      <w:r w:rsidR="003C508D" w:rsidRPr="003C508D">
        <w:rPr>
          <w:b w:val="0"/>
          <w:sz w:val="22"/>
          <w:szCs w:val="22"/>
        </w:rPr>
        <w:t xml:space="preserve"> pracovních dnů od obdržení platby ze strany objednatele za konkrétní   plnění.   Objednatel je oprávněn požadovat předložení smlouvy uzavřené mezi zhotovitelem a jeho poddodavatelem k</w:t>
      </w:r>
      <w:r w:rsidR="003C508D">
        <w:rPr>
          <w:b w:val="0"/>
          <w:sz w:val="22"/>
          <w:szCs w:val="22"/>
        </w:rPr>
        <w:t xml:space="preserve"> </w:t>
      </w:r>
      <w:r w:rsidR="003C508D" w:rsidRPr="003C508D">
        <w:rPr>
          <w:b w:val="0"/>
          <w:sz w:val="22"/>
          <w:szCs w:val="22"/>
        </w:rPr>
        <w:t>nahlédnutí</w:t>
      </w:r>
      <w:r w:rsidR="003C508D">
        <w:rPr>
          <w:b w:val="0"/>
          <w:sz w:val="22"/>
          <w:szCs w:val="22"/>
        </w:rPr>
        <w:t>.</w:t>
      </w:r>
    </w:p>
    <w:p w14:paraId="6CEC6E97" w14:textId="77777777" w:rsidR="00A27BAA" w:rsidRPr="00770943" w:rsidRDefault="00A27BAA" w:rsidP="00B66258">
      <w:pPr>
        <w:pStyle w:val="Nadpislnku"/>
        <w:keepNext/>
        <w:spacing w:before="240" w:after="0" w:line="276" w:lineRule="auto"/>
        <w:rPr>
          <w:sz w:val="22"/>
          <w:szCs w:val="22"/>
        </w:rPr>
      </w:pPr>
      <w:r w:rsidRPr="00770943">
        <w:rPr>
          <w:sz w:val="22"/>
          <w:szCs w:val="22"/>
        </w:rPr>
        <w:lastRenderedPageBreak/>
        <w:t>XIII.</w:t>
      </w:r>
    </w:p>
    <w:p w14:paraId="455B921D" w14:textId="77777777" w:rsidR="00A27BAA" w:rsidRPr="007F19A5" w:rsidRDefault="00A27BAA" w:rsidP="00B66258">
      <w:pPr>
        <w:keepNext/>
        <w:autoSpaceDE w:val="0"/>
        <w:autoSpaceDN w:val="0"/>
        <w:adjustRightInd w:val="0"/>
        <w:spacing w:after="120" w:line="276" w:lineRule="auto"/>
        <w:jc w:val="center"/>
        <w:rPr>
          <w:rFonts w:ascii="Garamond" w:hAnsi="Garamond" w:cs="Calibri,Bold"/>
          <w:b/>
          <w:bCs/>
          <w:sz w:val="22"/>
          <w:szCs w:val="22"/>
        </w:rPr>
      </w:pPr>
      <w:r w:rsidRPr="00723811">
        <w:rPr>
          <w:rFonts w:ascii="Garamond" w:hAnsi="Garamond" w:cs="Calibri,Bold"/>
          <w:b/>
          <w:bCs/>
          <w:sz w:val="22"/>
          <w:szCs w:val="22"/>
        </w:rPr>
        <w:t>Společná a závěrečná ustanovení</w:t>
      </w:r>
    </w:p>
    <w:p w14:paraId="650134BB" w14:textId="77777777" w:rsidR="00A27BAA" w:rsidRPr="00CC02E9" w:rsidRDefault="00A27BAA" w:rsidP="00A27BAA">
      <w:pPr>
        <w:pStyle w:val="Nadpislnku"/>
        <w:spacing w:after="120" w:line="276" w:lineRule="auto"/>
        <w:ind w:left="567" w:hanging="567"/>
        <w:jc w:val="both"/>
        <w:rPr>
          <w:b w:val="0"/>
          <w:sz w:val="22"/>
          <w:szCs w:val="22"/>
        </w:rPr>
      </w:pPr>
      <w:r>
        <w:rPr>
          <w:b w:val="0"/>
          <w:sz w:val="22"/>
          <w:szCs w:val="22"/>
        </w:rPr>
        <w:t>13.1.</w:t>
      </w:r>
      <w:r>
        <w:rPr>
          <w:b w:val="0"/>
          <w:sz w:val="22"/>
          <w:szCs w:val="22"/>
        </w:rPr>
        <w:tab/>
      </w:r>
      <w:r w:rsidRPr="00CC02E9">
        <w:rPr>
          <w:b w:val="0"/>
          <w:sz w:val="22"/>
          <w:szCs w:val="22"/>
        </w:rPr>
        <w:t>Kupující dává na vědomí a Prodávající bere na vědomí, že Kupující není v daném smluvním vztahu podnikatelem.</w:t>
      </w:r>
    </w:p>
    <w:p w14:paraId="7A50CDBC" w14:textId="77777777" w:rsidR="00A27BAA" w:rsidRPr="0041706B" w:rsidRDefault="00A27BAA" w:rsidP="00A27BAA">
      <w:pPr>
        <w:pStyle w:val="Nadpislnku"/>
        <w:spacing w:after="120" w:line="276" w:lineRule="auto"/>
        <w:ind w:left="567" w:hanging="567"/>
        <w:jc w:val="both"/>
        <w:rPr>
          <w:b w:val="0"/>
          <w:sz w:val="22"/>
          <w:szCs w:val="22"/>
        </w:rPr>
      </w:pPr>
      <w:r>
        <w:rPr>
          <w:b w:val="0"/>
          <w:sz w:val="22"/>
          <w:szCs w:val="22"/>
        </w:rPr>
        <w:t>13.2.</w:t>
      </w:r>
      <w:r>
        <w:rPr>
          <w:b w:val="0"/>
          <w:sz w:val="22"/>
          <w:szCs w:val="22"/>
        </w:rPr>
        <w:tab/>
      </w:r>
      <w:r w:rsidRPr="0041706B">
        <w:rPr>
          <w:b w:val="0"/>
          <w:sz w:val="22"/>
          <w:szCs w:val="22"/>
        </w:rPr>
        <w:t>Veškeré změny či doplnění Rámcové dohody lze učinit pouze na základě písemné dohody smluvních stran. Takové dohody musí mít podobu datovaných, číslovaných a oběma smluvními stranami podepsaných dodatků Rámcové dohody.</w:t>
      </w:r>
      <w:r>
        <w:rPr>
          <w:b w:val="0"/>
          <w:sz w:val="22"/>
          <w:szCs w:val="22"/>
        </w:rPr>
        <w:t xml:space="preserve"> Není-li v Rámcové dohodě</w:t>
      </w:r>
      <w:r w:rsidRPr="0041706B">
        <w:rPr>
          <w:b w:val="0"/>
          <w:sz w:val="22"/>
          <w:szCs w:val="22"/>
        </w:rPr>
        <w:t xml:space="preserve"> stanoveno jinak, bude každé oznámení, souhlas, či jiná komunikace činěno výhradně písemnou formou, jakákoliv jednání smluvních stran činěná po telefonu či ústně jsou právně neúčinná</w:t>
      </w:r>
      <w:r>
        <w:rPr>
          <w:b w:val="0"/>
          <w:sz w:val="22"/>
          <w:szCs w:val="22"/>
        </w:rPr>
        <w:t>.</w:t>
      </w:r>
    </w:p>
    <w:p w14:paraId="08F1A368" w14:textId="77777777" w:rsidR="00A27BAA" w:rsidRPr="0041706B" w:rsidRDefault="00A27BAA" w:rsidP="00A27BAA">
      <w:pPr>
        <w:pStyle w:val="Nadpislnku"/>
        <w:spacing w:after="120" w:line="276" w:lineRule="auto"/>
        <w:ind w:left="567" w:hanging="567"/>
        <w:jc w:val="both"/>
        <w:rPr>
          <w:b w:val="0"/>
          <w:sz w:val="22"/>
          <w:szCs w:val="22"/>
        </w:rPr>
      </w:pPr>
      <w:r>
        <w:rPr>
          <w:b w:val="0"/>
          <w:sz w:val="22"/>
          <w:szCs w:val="22"/>
        </w:rPr>
        <w:t>13.3.</w:t>
      </w:r>
      <w:r>
        <w:rPr>
          <w:b w:val="0"/>
          <w:sz w:val="22"/>
          <w:szCs w:val="22"/>
        </w:rPr>
        <w:tab/>
      </w:r>
      <w:r w:rsidRPr="0041706B">
        <w:rPr>
          <w:b w:val="0"/>
          <w:sz w:val="22"/>
          <w:szCs w:val="22"/>
        </w:rPr>
        <w:t>Nastanou-li u některé ze stran skutečnosti bránící řádnému plnění této Rámcové dohody, je povinna to ihned bez zbytečného odkladu oznámit druhé straně a vyvolat jednání zástupců Kupujícího a Prodávajícího.</w:t>
      </w:r>
    </w:p>
    <w:p w14:paraId="391674DE" w14:textId="0A482424" w:rsidR="00A27BAA" w:rsidRDefault="00A27BAA" w:rsidP="00A27BAA">
      <w:pPr>
        <w:pStyle w:val="Nadpislnku"/>
        <w:spacing w:after="120" w:line="276" w:lineRule="auto"/>
        <w:ind w:left="567" w:hanging="567"/>
        <w:jc w:val="both"/>
        <w:rPr>
          <w:b w:val="0"/>
          <w:sz w:val="22"/>
          <w:szCs w:val="22"/>
        </w:rPr>
      </w:pPr>
      <w:r>
        <w:rPr>
          <w:b w:val="0"/>
          <w:sz w:val="22"/>
          <w:szCs w:val="22"/>
        </w:rPr>
        <w:t>13.4.</w:t>
      </w:r>
      <w:r>
        <w:rPr>
          <w:b w:val="0"/>
          <w:sz w:val="22"/>
          <w:szCs w:val="22"/>
        </w:rPr>
        <w:tab/>
      </w:r>
      <w:r w:rsidRPr="00342898">
        <w:rPr>
          <w:b w:val="0"/>
          <w:sz w:val="22"/>
          <w:szCs w:val="22"/>
        </w:rPr>
        <w:t xml:space="preserve">Smluvní strany sjednávají, že pokud v důsledku změny či odlišného výkladu právních předpisů a/nebo judikatury soudů bude u některého ujednání této </w:t>
      </w:r>
      <w:r>
        <w:rPr>
          <w:b w:val="0"/>
          <w:sz w:val="22"/>
          <w:szCs w:val="22"/>
        </w:rPr>
        <w:t>Rámcové dohody</w:t>
      </w:r>
      <w:r w:rsidRPr="00342898">
        <w:rPr>
          <w:b w:val="0"/>
          <w:sz w:val="22"/>
          <w:szCs w:val="22"/>
        </w:rPr>
        <w:t xml:space="preserve"> shledán důvod neplatnosti či neúčinnosti právního jednání, </w:t>
      </w:r>
      <w:r>
        <w:rPr>
          <w:b w:val="0"/>
          <w:sz w:val="22"/>
          <w:szCs w:val="22"/>
        </w:rPr>
        <w:t>Rámcová dohoda</w:t>
      </w:r>
      <w:r w:rsidRPr="00342898">
        <w:rPr>
          <w:b w:val="0"/>
          <w:sz w:val="22"/>
          <w:szCs w:val="22"/>
        </w:rPr>
        <w:t xml:space="preserve"> jako celek nadále platí, přičemž za neplatnou či neúčinnou bude možné považovat pouze tu část, které se důvod neplatnosti či neúčinnosti přímo týká.</w:t>
      </w:r>
    </w:p>
    <w:p w14:paraId="2D8E494F" w14:textId="5FF1853E" w:rsidR="00A27BAA" w:rsidRPr="00342898" w:rsidRDefault="00A27BAA" w:rsidP="00A27BAA">
      <w:pPr>
        <w:pStyle w:val="Nadpislnku"/>
        <w:spacing w:after="120" w:line="276" w:lineRule="auto"/>
        <w:ind w:left="567" w:hanging="567"/>
        <w:jc w:val="both"/>
        <w:rPr>
          <w:b w:val="0"/>
          <w:sz w:val="22"/>
          <w:szCs w:val="22"/>
        </w:rPr>
      </w:pPr>
      <w:r>
        <w:rPr>
          <w:b w:val="0"/>
          <w:sz w:val="22"/>
          <w:szCs w:val="22"/>
        </w:rPr>
        <w:t>13.5.</w:t>
      </w:r>
      <w:r>
        <w:rPr>
          <w:b w:val="0"/>
          <w:sz w:val="22"/>
          <w:szCs w:val="22"/>
        </w:rPr>
        <w:tab/>
      </w:r>
      <w:r w:rsidRPr="00CC02E9">
        <w:rPr>
          <w:b w:val="0"/>
          <w:sz w:val="22"/>
          <w:szCs w:val="22"/>
        </w:rPr>
        <w:t>Veškerá vzájemná práva a povinnosti Prodávajícího a Kupujícího vyplývající z uzavřené Rámcové dohody a Objednávek se budou řídit právem České republiky. Veškeré spory, které vzniknou z</w:t>
      </w:r>
      <w:r w:rsidR="00AA75BF">
        <w:rPr>
          <w:b w:val="0"/>
          <w:sz w:val="22"/>
          <w:szCs w:val="22"/>
        </w:rPr>
        <w:t> </w:t>
      </w:r>
      <w:r w:rsidR="00B66258">
        <w:rPr>
          <w:b w:val="0"/>
          <w:sz w:val="22"/>
          <w:szCs w:val="22"/>
        </w:rPr>
        <w:t>Objednávek</w:t>
      </w:r>
      <w:r w:rsidR="00B66258" w:rsidRPr="00CC02E9">
        <w:rPr>
          <w:b w:val="0"/>
          <w:sz w:val="22"/>
          <w:szCs w:val="22"/>
        </w:rPr>
        <w:t xml:space="preserve"> či s touto Rámcovou dohodou </w:t>
      </w:r>
      <w:r w:rsidR="00B66258">
        <w:rPr>
          <w:b w:val="0"/>
          <w:sz w:val="22"/>
          <w:szCs w:val="22"/>
        </w:rPr>
        <w:t>související</w:t>
      </w:r>
      <w:r w:rsidRPr="00CC02E9">
        <w:rPr>
          <w:b w:val="0"/>
          <w:sz w:val="22"/>
          <w:szCs w:val="22"/>
        </w:rPr>
        <w:t>, které se nepodaří vyřešit přednostně smírnou cestou, budou rozhodovány obecnými soudy</w:t>
      </w:r>
      <w:r w:rsidR="00B66258">
        <w:rPr>
          <w:b w:val="0"/>
          <w:sz w:val="22"/>
          <w:szCs w:val="22"/>
        </w:rPr>
        <w:t xml:space="preserve"> ČR s místní příslušností Plzeň-město</w:t>
      </w:r>
      <w:r w:rsidR="00AA75BF">
        <w:rPr>
          <w:b w:val="0"/>
          <w:sz w:val="22"/>
          <w:szCs w:val="22"/>
        </w:rPr>
        <w:t>.</w:t>
      </w:r>
    </w:p>
    <w:p w14:paraId="330DB27F" w14:textId="2213DD0B" w:rsidR="00A27BAA" w:rsidRDefault="00A27BAA" w:rsidP="00A27BAA">
      <w:pPr>
        <w:pStyle w:val="Nadpislnku"/>
        <w:spacing w:after="120" w:line="276" w:lineRule="auto"/>
        <w:ind w:left="567" w:hanging="567"/>
        <w:jc w:val="both"/>
        <w:rPr>
          <w:rFonts w:cs="Calibri"/>
          <w:b w:val="0"/>
          <w:sz w:val="22"/>
          <w:szCs w:val="22"/>
        </w:rPr>
      </w:pPr>
      <w:r>
        <w:rPr>
          <w:b w:val="0"/>
          <w:sz w:val="22"/>
          <w:szCs w:val="22"/>
        </w:rPr>
        <w:t>13.</w:t>
      </w:r>
      <w:r w:rsidR="00593783">
        <w:rPr>
          <w:b w:val="0"/>
          <w:sz w:val="22"/>
          <w:szCs w:val="22"/>
        </w:rPr>
        <w:t>6</w:t>
      </w:r>
      <w:r>
        <w:rPr>
          <w:b w:val="0"/>
          <w:sz w:val="22"/>
          <w:szCs w:val="22"/>
        </w:rPr>
        <w:t>.</w:t>
      </w:r>
      <w:r>
        <w:rPr>
          <w:b w:val="0"/>
          <w:sz w:val="22"/>
          <w:szCs w:val="22"/>
        </w:rPr>
        <w:tab/>
      </w:r>
      <w:r w:rsidRPr="0041706B">
        <w:rPr>
          <w:b w:val="0"/>
          <w:sz w:val="22"/>
          <w:szCs w:val="22"/>
        </w:rPr>
        <w:t xml:space="preserve">Smluvní strany prohlašují, že si Rámcovou dohodu před jejím podpisem přečetly a s jejím obsahem bez výhrad souhlasí. Rámcová dohoda je vyjádřením jejich pravé, skutečné, svobodné a vážné vůle. </w:t>
      </w:r>
      <w:r w:rsidRPr="00B42C78">
        <w:rPr>
          <w:b w:val="0"/>
          <w:sz w:val="22"/>
          <w:szCs w:val="22"/>
        </w:rPr>
        <w:t>Na důkaz pravosti a pravdivosti těchto prohlášení připojují oprávnění zástupci smluvních stran své podpisy</w:t>
      </w:r>
      <w:r w:rsidRPr="00B42C78">
        <w:rPr>
          <w:rFonts w:cs="Calibri"/>
          <w:b w:val="0"/>
          <w:sz w:val="22"/>
          <w:szCs w:val="22"/>
        </w:rPr>
        <w:t>.</w:t>
      </w:r>
    </w:p>
    <w:p w14:paraId="12CA3F90" w14:textId="393307DC" w:rsidR="00C408EC" w:rsidRPr="00D6515A" w:rsidRDefault="00593783" w:rsidP="00D6515A">
      <w:pPr>
        <w:pStyle w:val="Nadpislnku"/>
        <w:spacing w:after="120" w:line="276" w:lineRule="auto"/>
        <w:ind w:left="567" w:hanging="567"/>
        <w:jc w:val="both"/>
        <w:rPr>
          <w:sz w:val="22"/>
          <w:szCs w:val="22"/>
        </w:rPr>
      </w:pPr>
      <w:r>
        <w:rPr>
          <w:b w:val="0"/>
          <w:sz w:val="22"/>
          <w:szCs w:val="22"/>
        </w:rPr>
        <w:t>13.7</w:t>
      </w:r>
      <w:r w:rsidR="00C408EC">
        <w:rPr>
          <w:b w:val="0"/>
          <w:sz w:val="22"/>
          <w:szCs w:val="22"/>
        </w:rPr>
        <w:t>.</w:t>
      </w:r>
      <w:r w:rsidR="00C408EC">
        <w:rPr>
          <w:b w:val="0"/>
          <w:sz w:val="22"/>
          <w:szCs w:val="22"/>
        </w:rPr>
        <w:tab/>
      </w:r>
      <w:r w:rsidR="00C408EC" w:rsidRPr="00D6515A">
        <w:rPr>
          <w:b w:val="0"/>
          <w:sz w:val="22"/>
          <w:szCs w:val="22"/>
        </w:rPr>
        <w:t>Smlouva je vyhotovena v elektronické podobě se zaručenými elektronickými podpisy zástupců smluvních stran založenými na kvalifikovaném certifikátu.</w:t>
      </w:r>
    </w:p>
    <w:p w14:paraId="32A1E425" w14:textId="77777777" w:rsidR="008F32E6" w:rsidRDefault="008F32E6" w:rsidP="008F32E6">
      <w:pPr>
        <w:pStyle w:val="Nadpislnku"/>
        <w:spacing w:after="120" w:line="276" w:lineRule="auto"/>
        <w:ind w:left="567" w:hanging="567"/>
        <w:jc w:val="both"/>
        <w:rPr>
          <w:b w:val="0"/>
          <w:sz w:val="22"/>
          <w:szCs w:val="22"/>
        </w:rPr>
      </w:pPr>
    </w:p>
    <w:p w14:paraId="0B72757B" w14:textId="111A2248" w:rsidR="008F32E6" w:rsidRDefault="008F32E6" w:rsidP="008F32E6">
      <w:pPr>
        <w:pStyle w:val="Nadpislnku"/>
        <w:spacing w:after="120" w:line="276" w:lineRule="auto"/>
        <w:ind w:left="567" w:hanging="567"/>
        <w:jc w:val="both"/>
        <w:rPr>
          <w:b w:val="0"/>
          <w:sz w:val="22"/>
          <w:szCs w:val="22"/>
        </w:rPr>
      </w:pPr>
      <w:r w:rsidRPr="00B42C78">
        <w:rPr>
          <w:b w:val="0"/>
          <w:sz w:val="22"/>
          <w:szCs w:val="22"/>
        </w:rPr>
        <w:t>Nedílnou součástí této Rámcové dohody je:</w:t>
      </w:r>
      <w:r w:rsidRPr="0041706B">
        <w:rPr>
          <w:b w:val="0"/>
          <w:sz w:val="22"/>
          <w:szCs w:val="22"/>
        </w:rPr>
        <w:t xml:space="preserve"> </w:t>
      </w:r>
    </w:p>
    <w:p w14:paraId="4111A09D" w14:textId="77777777" w:rsidR="008F32E6" w:rsidRPr="0041706B" w:rsidRDefault="008F32E6" w:rsidP="008F32E6">
      <w:pPr>
        <w:pStyle w:val="Nadpislnku"/>
        <w:numPr>
          <w:ilvl w:val="0"/>
          <w:numId w:val="8"/>
        </w:numPr>
        <w:spacing w:after="120" w:line="276" w:lineRule="auto"/>
        <w:ind w:left="851" w:hanging="284"/>
        <w:jc w:val="both"/>
        <w:rPr>
          <w:b w:val="0"/>
          <w:sz w:val="22"/>
          <w:szCs w:val="22"/>
        </w:rPr>
      </w:pPr>
      <w:r w:rsidRPr="0041706B">
        <w:rPr>
          <w:b w:val="0"/>
          <w:color w:val="000000"/>
          <w:sz w:val="22"/>
          <w:szCs w:val="22"/>
        </w:rPr>
        <w:t>Příloha č. 1 Rámcové dohody</w:t>
      </w:r>
      <w:r>
        <w:rPr>
          <w:b w:val="0"/>
          <w:color w:val="000000"/>
          <w:sz w:val="22"/>
          <w:szCs w:val="22"/>
        </w:rPr>
        <w:t xml:space="preserve"> – t</w:t>
      </w:r>
      <w:r w:rsidRPr="0041706B">
        <w:rPr>
          <w:b w:val="0"/>
          <w:color w:val="000000"/>
          <w:sz w:val="22"/>
          <w:szCs w:val="22"/>
        </w:rPr>
        <w:t>echnická specifikace Zboží</w:t>
      </w:r>
      <w:r>
        <w:rPr>
          <w:b w:val="0"/>
          <w:color w:val="000000"/>
          <w:sz w:val="22"/>
          <w:szCs w:val="22"/>
        </w:rPr>
        <w:t>.</w:t>
      </w:r>
    </w:p>
    <w:p w14:paraId="3E9763A5" w14:textId="77777777" w:rsidR="00C408EC" w:rsidRPr="0041706B" w:rsidRDefault="00C408EC" w:rsidP="00A27BAA">
      <w:pPr>
        <w:pStyle w:val="Nadpislnku"/>
        <w:spacing w:after="120" w:line="276" w:lineRule="auto"/>
        <w:ind w:left="567" w:hanging="567"/>
        <w:jc w:val="both"/>
        <w:rPr>
          <w:b w:val="0"/>
          <w:sz w:val="22"/>
          <w:szCs w:val="22"/>
        </w:rPr>
      </w:pPr>
    </w:p>
    <w:p w14:paraId="204CF904" w14:textId="0E421D9E" w:rsidR="00C408EC" w:rsidRPr="006B4D08" w:rsidRDefault="00C408EC" w:rsidP="00C408EC">
      <w:pPr>
        <w:spacing w:line="276" w:lineRule="auto"/>
        <w:jc w:val="both"/>
        <w:rPr>
          <w:rFonts w:ascii="Garamond" w:eastAsia="Calibri" w:hAnsi="Garamond" w:cs="Arial"/>
          <w:sz w:val="22"/>
          <w:szCs w:val="22"/>
          <w:lang w:eastAsia="en-US"/>
        </w:rPr>
      </w:pPr>
      <w:r>
        <w:rPr>
          <w:rFonts w:ascii="Garamond" w:eastAsia="Calibri" w:hAnsi="Garamond" w:cs="Arial"/>
          <w:sz w:val="22"/>
          <w:szCs w:val="22"/>
          <w:lang w:eastAsia="en-US"/>
        </w:rPr>
        <w:t>Kupující:</w:t>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sidRPr="006B4D08">
        <w:rPr>
          <w:rFonts w:ascii="Garamond" w:eastAsia="Calibri" w:hAnsi="Garamond" w:cs="Arial"/>
          <w:sz w:val="22"/>
          <w:szCs w:val="22"/>
          <w:lang w:eastAsia="en-US"/>
        </w:rPr>
        <w:tab/>
      </w:r>
      <w:r>
        <w:rPr>
          <w:rFonts w:ascii="Garamond" w:eastAsia="Calibri" w:hAnsi="Garamond" w:cs="Arial"/>
          <w:sz w:val="22"/>
          <w:szCs w:val="22"/>
          <w:lang w:eastAsia="en-US"/>
        </w:rPr>
        <w:t>Prodávající:</w:t>
      </w:r>
    </w:p>
    <w:p w14:paraId="0616BCA5" w14:textId="77777777" w:rsidR="00B42C78" w:rsidRDefault="00B42C78" w:rsidP="00B42C78">
      <w:pPr>
        <w:spacing w:line="276" w:lineRule="auto"/>
        <w:jc w:val="both"/>
        <w:rPr>
          <w:rFonts w:ascii="Garamond" w:eastAsia="Calibri" w:hAnsi="Garamond"/>
          <w:sz w:val="22"/>
          <w:szCs w:val="22"/>
          <w:lang w:eastAsia="en-US"/>
        </w:rPr>
      </w:pPr>
    </w:p>
    <w:p w14:paraId="314FB320" w14:textId="77777777" w:rsidR="00B42C78" w:rsidRDefault="00B42C78" w:rsidP="00B42C78">
      <w:pPr>
        <w:spacing w:line="276" w:lineRule="auto"/>
        <w:jc w:val="both"/>
        <w:rPr>
          <w:rFonts w:ascii="Garamond" w:eastAsia="Calibri" w:hAnsi="Garamond"/>
          <w:sz w:val="22"/>
          <w:szCs w:val="22"/>
          <w:lang w:eastAsia="en-US"/>
        </w:rPr>
      </w:pPr>
    </w:p>
    <w:p w14:paraId="59979A68" w14:textId="77777777" w:rsidR="00B42C78" w:rsidRDefault="00B42C78" w:rsidP="00B42C78">
      <w:pPr>
        <w:spacing w:line="276" w:lineRule="auto"/>
        <w:jc w:val="both"/>
        <w:rPr>
          <w:rFonts w:ascii="Garamond" w:eastAsia="Calibri" w:hAnsi="Garamond"/>
          <w:sz w:val="22"/>
          <w:szCs w:val="22"/>
          <w:lang w:eastAsia="en-US"/>
        </w:rPr>
      </w:pPr>
    </w:p>
    <w:p w14:paraId="280B6212" w14:textId="77777777" w:rsidR="00B42C78" w:rsidRPr="006A7ADE" w:rsidRDefault="00B42C78" w:rsidP="00B42C78">
      <w:pPr>
        <w:spacing w:line="276" w:lineRule="auto"/>
        <w:jc w:val="both"/>
        <w:rPr>
          <w:rFonts w:ascii="Garamond" w:eastAsia="Calibri" w:hAnsi="Garamond" w:cs="Arial"/>
          <w:sz w:val="22"/>
          <w:szCs w:val="22"/>
          <w:lang w:eastAsia="en-US"/>
        </w:rPr>
      </w:pPr>
    </w:p>
    <w:p w14:paraId="0A12C6EF" w14:textId="1976FF4E" w:rsidR="00C408EC" w:rsidRPr="006B4D08" w:rsidRDefault="00B42C78" w:rsidP="00B42C78">
      <w:pPr>
        <w:spacing w:after="60" w:line="276" w:lineRule="auto"/>
        <w:jc w:val="both"/>
        <w:rPr>
          <w:rFonts w:ascii="Garamond" w:eastAsia="Calibri" w:hAnsi="Garamond" w:cs="Arial"/>
          <w:b/>
          <w:sz w:val="22"/>
          <w:szCs w:val="22"/>
          <w:lang w:eastAsia="en-US"/>
        </w:rPr>
      </w:pPr>
      <w:r w:rsidRPr="006B4D08">
        <w:rPr>
          <w:rFonts w:ascii="Garamond" w:eastAsia="Calibri" w:hAnsi="Garamond" w:cs="Arial"/>
          <w:b/>
          <w:sz w:val="22"/>
          <w:szCs w:val="22"/>
          <w:lang w:eastAsia="en-US"/>
        </w:rPr>
        <w:t>………………………………..</w:t>
      </w:r>
      <w:r w:rsidRPr="006B4D08">
        <w:rPr>
          <w:rFonts w:ascii="Garamond" w:eastAsia="Calibri" w:hAnsi="Garamond" w:cs="Arial"/>
          <w:b/>
          <w:sz w:val="22"/>
          <w:szCs w:val="22"/>
          <w:lang w:eastAsia="en-US"/>
        </w:rPr>
        <w:tab/>
      </w:r>
      <w:r w:rsidRPr="006B4D08">
        <w:rPr>
          <w:rFonts w:ascii="Garamond" w:eastAsia="Calibri" w:hAnsi="Garamond" w:cs="Arial"/>
          <w:b/>
          <w:sz w:val="22"/>
          <w:szCs w:val="22"/>
          <w:lang w:eastAsia="en-US"/>
        </w:rPr>
        <w:tab/>
      </w:r>
      <w:r w:rsidRPr="006B4D08">
        <w:rPr>
          <w:rFonts w:ascii="Garamond" w:eastAsia="Calibri" w:hAnsi="Garamond" w:cs="Arial"/>
          <w:b/>
          <w:sz w:val="22"/>
          <w:szCs w:val="22"/>
          <w:lang w:eastAsia="en-US"/>
        </w:rPr>
        <w:tab/>
      </w:r>
      <w:r w:rsidRPr="006B4D08">
        <w:rPr>
          <w:rFonts w:ascii="Garamond" w:eastAsia="Calibri" w:hAnsi="Garamond" w:cs="Arial"/>
          <w:b/>
          <w:sz w:val="22"/>
          <w:szCs w:val="22"/>
          <w:lang w:eastAsia="en-US"/>
        </w:rPr>
        <w:tab/>
        <w:t>………………………………..</w:t>
      </w:r>
    </w:p>
    <w:p w14:paraId="00813CED" w14:textId="076F2B9A" w:rsidR="00B42C78" w:rsidRPr="006B4D08" w:rsidRDefault="00B42C78" w:rsidP="00D6515A">
      <w:pPr>
        <w:spacing w:after="60" w:line="276" w:lineRule="auto"/>
        <w:jc w:val="both"/>
        <w:rPr>
          <w:rFonts w:ascii="Garamond" w:eastAsia="Calibri" w:hAnsi="Garamond" w:cs="Arial"/>
          <w:sz w:val="22"/>
          <w:szCs w:val="22"/>
          <w:lang w:eastAsia="en-US"/>
        </w:rPr>
      </w:pPr>
      <w:r w:rsidRPr="00D6515A">
        <w:rPr>
          <w:rFonts w:ascii="Garamond" w:eastAsia="Calibri" w:hAnsi="Garamond" w:cs="Arial"/>
          <w:b/>
          <w:sz w:val="22"/>
          <w:szCs w:val="22"/>
          <w:lang w:eastAsia="en-US"/>
        </w:rPr>
        <w:t>Západočeská univerzita v Plzni</w:t>
      </w:r>
      <w:r w:rsidRPr="006B4D08">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Pr="006A7ADE">
        <w:rPr>
          <w:rFonts w:ascii="Garamond" w:eastAsia="Calibri" w:hAnsi="Garamond"/>
          <w:sz w:val="22"/>
          <w:szCs w:val="22"/>
          <w:lang w:eastAsia="en-US"/>
        </w:rPr>
        <w:t>[</w:t>
      </w:r>
      <w:r w:rsidRPr="006A7ADE">
        <w:rPr>
          <w:rFonts w:ascii="Garamond" w:hAnsi="Garamond"/>
          <w:sz w:val="22"/>
          <w:szCs w:val="22"/>
          <w:highlight w:val="cyan"/>
        </w:rPr>
        <w:t>DOPLNÍ DODAVATEL</w:t>
      </w:r>
      <w:r w:rsidRPr="006A7ADE">
        <w:rPr>
          <w:rFonts w:ascii="Garamond" w:eastAsia="Calibri" w:hAnsi="Garamond"/>
          <w:sz w:val="22"/>
          <w:szCs w:val="22"/>
          <w:lang w:eastAsia="en-US"/>
        </w:rPr>
        <w:t>]</w:t>
      </w:r>
    </w:p>
    <w:p w14:paraId="444D1D3F" w14:textId="2F1866F8" w:rsidR="00C408EC" w:rsidRPr="0001208E" w:rsidRDefault="00B42C78" w:rsidP="00C408EC">
      <w:pPr>
        <w:rPr>
          <w:rFonts w:ascii="Garamond" w:hAnsi="Garamond" w:cs="Arial"/>
          <w:b/>
          <w:i/>
          <w:sz w:val="22"/>
          <w:szCs w:val="22"/>
        </w:rPr>
      </w:pPr>
      <w:r w:rsidRPr="006B4D08">
        <w:rPr>
          <w:rFonts w:ascii="Garamond" w:eastAsia="Calibri" w:hAnsi="Garamond" w:cs="Arial"/>
          <w:sz w:val="22"/>
          <w:szCs w:val="22"/>
          <w:lang w:eastAsia="en-US"/>
        </w:rPr>
        <w:t>doc. Dr. RNDr. Miroslav Holeček</w:t>
      </w:r>
      <w:r w:rsidR="00C408EC">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00C408EC">
        <w:rPr>
          <w:rFonts w:ascii="Garamond" w:eastAsia="Calibri" w:hAnsi="Garamond" w:cs="Arial"/>
          <w:sz w:val="22"/>
          <w:szCs w:val="22"/>
          <w:lang w:eastAsia="en-US"/>
        </w:rPr>
        <w:tab/>
      </w:r>
      <w:r w:rsidR="00D6515A">
        <w:rPr>
          <w:rFonts w:ascii="Garamond" w:eastAsia="Calibri" w:hAnsi="Garamond" w:cs="Arial"/>
          <w:sz w:val="22"/>
          <w:szCs w:val="22"/>
          <w:lang w:eastAsia="en-US"/>
        </w:rPr>
        <w:t xml:space="preserve">        </w:t>
      </w:r>
      <w:r w:rsidR="00C408EC" w:rsidRPr="0001208E">
        <w:rPr>
          <w:rFonts w:ascii="Garamond" w:eastAsia="Calibri" w:hAnsi="Garamond" w:cs="Arial"/>
          <w:i/>
          <w:sz w:val="22"/>
          <w:szCs w:val="22"/>
          <w:lang w:eastAsia="en-US"/>
        </w:rPr>
        <w:t>podepsáno el</w:t>
      </w:r>
      <w:r w:rsidR="00C408EC">
        <w:rPr>
          <w:rFonts w:ascii="Garamond" w:eastAsia="Calibri" w:hAnsi="Garamond" w:cs="Arial"/>
          <w:i/>
          <w:sz w:val="22"/>
          <w:szCs w:val="22"/>
          <w:lang w:eastAsia="en-US"/>
        </w:rPr>
        <w:t>e</w:t>
      </w:r>
      <w:r w:rsidR="00C408EC" w:rsidRPr="0001208E">
        <w:rPr>
          <w:rFonts w:ascii="Garamond" w:eastAsia="Calibri" w:hAnsi="Garamond" w:cs="Arial"/>
          <w:i/>
          <w:sz w:val="22"/>
          <w:szCs w:val="22"/>
          <w:lang w:eastAsia="en-US"/>
        </w:rPr>
        <w:t>ktronicky</w:t>
      </w:r>
    </w:p>
    <w:p w14:paraId="370DAAA5" w14:textId="052D2310" w:rsidR="00E25590" w:rsidRDefault="00D6515A" w:rsidP="00D6515A">
      <w:pPr>
        <w:ind w:left="708"/>
        <w:rPr>
          <w:rFonts w:ascii="Garamond" w:eastAsia="Calibri" w:hAnsi="Garamond" w:cs="Arial"/>
          <w:sz w:val="22"/>
          <w:szCs w:val="22"/>
          <w:lang w:eastAsia="en-US"/>
        </w:rPr>
      </w:pPr>
      <w:r>
        <w:rPr>
          <w:rFonts w:ascii="Garamond" w:eastAsia="Calibri" w:hAnsi="Garamond" w:cs="Arial"/>
          <w:sz w:val="22"/>
          <w:szCs w:val="22"/>
          <w:lang w:eastAsia="en-US"/>
        </w:rPr>
        <w:t xml:space="preserve">    </w:t>
      </w:r>
      <w:r w:rsidR="00B42C78" w:rsidRPr="006B4D08">
        <w:rPr>
          <w:rFonts w:ascii="Garamond" w:eastAsia="Calibri" w:hAnsi="Garamond" w:cs="Arial"/>
          <w:sz w:val="22"/>
          <w:szCs w:val="22"/>
          <w:lang w:eastAsia="en-US"/>
        </w:rPr>
        <w:t>rektor</w:t>
      </w:r>
    </w:p>
    <w:p w14:paraId="5E850EB2" w14:textId="2FA6DA7B" w:rsidR="00C408EC" w:rsidRPr="00D6515A" w:rsidRDefault="00D6515A" w:rsidP="00D6515A">
      <w:pPr>
        <w:rPr>
          <w:rFonts w:ascii="Garamond" w:hAnsi="Garamond" w:cs="Arial"/>
          <w:b/>
          <w:i/>
          <w:sz w:val="22"/>
          <w:szCs w:val="22"/>
        </w:rPr>
      </w:pPr>
      <w:r>
        <w:rPr>
          <w:rFonts w:ascii="Garamond" w:eastAsia="Calibri" w:hAnsi="Garamond" w:cs="Arial"/>
          <w:i/>
          <w:sz w:val="22"/>
          <w:szCs w:val="22"/>
          <w:lang w:eastAsia="en-US"/>
        </w:rPr>
        <w:t xml:space="preserve">      </w:t>
      </w:r>
      <w:r w:rsidR="00C408EC" w:rsidRPr="00D6515A">
        <w:rPr>
          <w:rFonts w:ascii="Garamond" w:eastAsia="Calibri" w:hAnsi="Garamond" w:cs="Arial"/>
          <w:i/>
          <w:sz w:val="22"/>
          <w:szCs w:val="22"/>
          <w:lang w:eastAsia="en-US"/>
        </w:rPr>
        <w:t>podepsáno el</w:t>
      </w:r>
      <w:r w:rsidR="00C408EC">
        <w:rPr>
          <w:rFonts w:ascii="Garamond" w:eastAsia="Calibri" w:hAnsi="Garamond" w:cs="Arial"/>
          <w:i/>
          <w:sz w:val="22"/>
          <w:szCs w:val="22"/>
          <w:lang w:eastAsia="en-US"/>
        </w:rPr>
        <w:t>e</w:t>
      </w:r>
      <w:r w:rsidR="00C408EC" w:rsidRPr="00D6515A">
        <w:rPr>
          <w:rFonts w:ascii="Garamond" w:eastAsia="Calibri" w:hAnsi="Garamond" w:cs="Arial"/>
          <w:i/>
          <w:sz w:val="22"/>
          <w:szCs w:val="22"/>
          <w:lang w:eastAsia="en-US"/>
        </w:rPr>
        <w:t>ktronicky</w:t>
      </w:r>
    </w:p>
    <w:p w14:paraId="22584D3E" w14:textId="77777777" w:rsidR="00E25590" w:rsidRPr="00B42C78" w:rsidRDefault="00E25590" w:rsidP="00E25590">
      <w:pPr>
        <w:pageBreakBefore/>
        <w:autoSpaceDE w:val="0"/>
        <w:autoSpaceDN w:val="0"/>
        <w:adjustRightInd w:val="0"/>
        <w:spacing w:after="60"/>
        <w:jc w:val="right"/>
        <w:rPr>
          <w:rFonts w:ascii="Garamond" w:hAnsi="Garamond"/>
          <w:sz w:val="22"/>
          <w:szCs w:val="22"/>
        </w:rPr>
      </w:pPr>
      <w:r w:rsidRPr="00B42C78">
        <w:rPr>
          <w:rFonts w:ascii="Garamond" w:hAnsi="Garamond"/>
          <w:sz w:val="22"/>
          <w:szCs w:val="22"/>
        </w:rPr>
        <w:lastRenderedPageBreak/>
        <w:t xml:space="preserve">Příloha č. 1 Rámcové dohody - </w:t>
      </w:r>
      <w:r w:rsidR="00B42C78" w:rsidRPr="00B42C78">
        <w:rPr>
          <w:rFonts w:ascii="Garamond" w:hAnsi="Garamond"/>
          <w:sz w:val="22"/>
          <w:szCs w:val="22"/>
        </w:rPr>
        <w:t>t</w:t>
      </w:r>
      <w:r w:rsidRPr="00B42C78">
        <w:rPr>
          <w:rFonts w:ascii="Garamond" w:hAnsi="Garamond"/>
          <w:sz w:val="22"/>
          <w:szCs w:val="22"/>
        </w:rPr>
        <w:t>echnická specifikace Zboží</w:t>
      </w:r>
    </w:p>
    <w:p w14:paraId="3097FA13" w14:textId="77777777" w:rsidR="00E25590" w:rsidRPr="00A947C1" w:rsidRDefault="00E25590" w:rsidP="00E25590">
      <w:pPr>
        <w:autoSpaceDE w:val="0"/>
        <w:autoSpaceDN w:val="0"/>
        <w:adjustRightInd w:val="0"/>
        <w:spacing w:after="60"/>
        <w:jc w:val="both"/>
        <w:rPr>
          <w:rFonts w:ascii="Garamond" w:hAnsi="Garamond"/>
          <w:sz w:val="22"/>
          <w:szCs w:val="22"/>
        </w:rPr>
      </w:pPr>
    </w:p>
    <w:p w14:paraId="5161675E" w14:textId="77777777" w:rsidR="00E25590" w:rsidRPr="00A947C1" w:rsidRDefault="00E25590" w:rsidP="00E25590">
      <w:pPr>
        <w:tabs>
          <w:tab w:val="left" w:pos="7309"/>
        </w:tabs>
        <w:jc w:val="both"/>
        <w:rPr>
          <w:rFonts w:ascii="Garamond" w:hAnsi="Garamond"/>
          <w:sz w:val="22"/>
          <w:szCs w:val="22"/>
        </w:rPr>
      </w:pPr>
    </w:p>
    <w:p w14:paraId="20C77165" w14:textId="77777777" w:rsidR="00E25590" w:rsidRDefault="00E25590" w:rsidP="00E25590">
      <w:pPr>
        <w:jc w:val="center"/>
        <w:rPr>
          <w:rFonts w:ascii="Garamond" w:hAnsi="Garamond"/>
          <w:b/>
          <w:sz w:val="28"/>
          <w:szCs w:val="28"/>
          <w:u w:val="single"/>
        </w:rPr>
      </w:pPr>
      <w:r w:rsidRPr="005A3AEF">
        <w:rPr>
          <w:rFonts w:ascii="Garamond" w:hAnsi="Garamond"/>
          <w:b/>
          <w:sz w:val="28"/>
          <w:szCs w:val="28"/>
          <w:u w:val="single"/>
        </w:rPr>
        <w:t>Parametry požadovaných typů Zboží</w:t>
      </w:r>
    </w:p>
    <w:p w14:paraId="1E55E6EA" w14:textId="77777777" w:rsidR="00E25590" w:rsidRPr="005A3AEF" w:rsidRDefault="00E25590" w:rsidP="00E25590">
      <w:pPr>
        <w:jc w:val="center"/>
        <w:rPr>
          <w:rFonts w:ascii="Garamond" w:hAnsi="Garamond"/>
          <w:b/>
          <w:sz w:val="28"/>
          <w:szCs w:val="28"/>
          <w:u w:val="single"/>
        </w:rPr>
      </w:pPr>
    </w:p>
    <w:p w14:paraId="608873D3" w14:textId="77777777" w:rsidR="00E25590" w:rsidRPr="00A947C1" w:rsidRDefault="00E25590" w:rsidP="00E25590">
      <w:pPr>
        <w:rPr>
          <w:rFonts w:ascii="Garamond" w:hAnsi="Garamond"/>
          <w:sz w:val="22"/>
          <w:szCs w:val="22"/>
        </w:rPr>
      </w:pPr>
    </w:p>
    <w:p w14:paraId="0FB9A843"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200 kruhové tyče kontinuálně lité </w:t>
      </w:r>
    </w:p>
    <w:p w14:paraId="6078D45A"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15 mm do 170 mm</w:t>
      </w:r>
    </w:p>
    <w:p w14:paraId="7BFE69C2" w14:textId="77777777" w:rsidR="005740E5" w:rsidRPr="00A10436" w:rsidRDefault="005740E5" w:rsidP="005740E5">
      <w:pPr>
        <w:rPr>
          <w:rFonts w:ascii="Garamond" w:hAnsi="Garamond"/>
          <w:sz w:val="22"/>
          <w:szCs w:val="22"/>
        </w:rPr>
      </w:pPr>
    </w:p>
    <w:p w14:paraId="6A2C2804" w14:textId="77777777" w:rsidR="005740E5" w:rsidRPr="00A10436" w:rsidRDefault="005740E5" w:rsidP="005740E5">
      <w:pPr>
        <w:rPr>
          <w:rFonts w:ascii="Garamond" w:hAnsi="Garamond"/>
          <w:sz w:val="22"/>
          <w:szCs w:val="22"/>
        </w:rPr>
      </w:pPr>
      <w:r w:rsidRPr="00A10436">
        <w:rPr>
          <w:rFonts w:ascii="Garamond" w:hAnsi="Garamond"/>
          <w:sz w:val="22"/>
          <w:szCs w:val="22"/>
        </w:rPr>
        <w:t>ALBROMET 200 trubky kontinuálně lité</w:t>
      </w:r>
    </w:p>
    <w:p w14:paraId="3B081B10" w14:textId="77777777" w:rsidR="005740E5" w:rsidRPr="00A10436" w:rsidRDefault="005740E5" w:rsidP="005740E5">
      <w:pPr>
        <w:rPr>
          <w:rFonts w:ascii="Garamond" w:hAnsi="Garamond"/>
          <w:sz w:val="22"/>
          <w:szCs w:val="22"/>
        </w:rPr>
      </w:pPr>
      <w:r w:rsidRPr="00A10436">
        <w:rPr>
          <w:rFonts w:ascii="Garamond" w:hAnsi="Garamond"/>
          <w:sz w:val="22"/>
          <w:szCs w:val="22"/>
        </w:rPr>
        <w:t>Rozměry: od trubky vnějšího průměru 35 mm a vnitřního průměru 20 mm do trubky vnějšího průměru 230 mm a vnitřního průměru 160 mm</w:t>
      </w:r>
    </w:p>
    <w:p w14:paraId="2C339B67" w14:textId="77777777" w:rsidR="005740E5" w:rsidRPr="00A10436" w:rsidRDefault="005740E5" w:rsidP="005740E5">
      <w:pPr>
        <w:rPr>
          <w:rFonts w:ascii="Garamond" w:hAnsi="Garamond"/>
          <w:sz w:val="22"/>
          <w:szCs w:val="22"/>
        </w:rPr>
      </w:pPr>
    </w:p>
    <w:p w14:paraId="52DD920A" w14:textId="77777777" w:rsidR="005740E5" w:rsidRPr="00A10436" w:rsidRDefault="005740E5" w:rsidP="005740E5">
      <w:pPr>
        <w:rPr>
          <w:rFonts w:ascii="Garamond" w:hAnsi="Garamond"/>
          <w:sz w:val="22"/>
          <w:szCs w:val="22"/>
        </w:rPr>
      </w:pPr>
      <w:r w:rsidRPr="00A10436">
        <w:rPr>
          <w:rFonts w:ascii="Garamond" w:hAnsi="Garamond"/>
          <w:sz w:val="22"/>
          <w:szCs w:val="22"/>
        </w:rPr>
        <w:t>ALBROMET 200 přířezy z desek kontinuálně litých</w:t>
      </w:r>
    </w:p>
    <w:p w14:paraId="19385863" w14:textId="77777777" w:rsidR="005740E5" w:rsidRPr="00A10436" w:rsidRDefault="005740E5" w:rsidP="005740E5">
      <w:pPr>
        <w:rPr>
          <w:rFonts w:ascii="Garamond" w:hAnsi="Garamond"/>
          <w:sz w:val="22"/>
          <w:szCs w:val="22"/>
        </w:rPr>
      </w:pPr>
      <w:r w:rsidRPr="00A10436">
        <w:rPr>
          <w:rFonts w:ascii="Garamond" w:hAnsi="Garamond"/>
          <w:sz w:val="22"/>
          <w:szCs w:val="22"/>
        </w:rPr>
        <w:t>Rozměry: do maximálního kvádru 150x150x2000 mm</w:t>
      </w:r>
    </w:p>
    <w:p w14:paraId="181CC410" w14:textId="77777777" w:rsidR="005740E5" w:rsidRPr="00A10436" w:rsidRDefault="005740E5" w:rsidP="005740E5">
      <w:pPr>
        <w:rPr>
          <w:rFonts w:ascii="Garamond" w:hAnsi="Garamond"/>
          <w:sz w:val="22"/>
          <w:szCs w:val="22"/>
        </w:rPr>
      </w:pPr>
    </w:p>
    <w:p w14:paraId="229A56F5" w14:textId="77777777" w:rsidR="005740E5" w:rsidRPr="00A10436" w:rsidRDefault="005740E5" w:rsidP="005740E5">
      <w:pPr>
        <w:rPr>
          <w:rFonts w:ascii="Garamond" w:hAnsi="Garamond"/>
          <w:sz w:val="22"/>
          <w:szCs w:val="22"/>
        </w:rPr>
      </w:pPr>
      <w:r w:rsidRPr="00A10436">
        <w:rPr>
          <w:rFonts w:ascii="Garamond" w:hAnsi="Garamond"/>
          <w:sz w:val="22"/>
          <w:szCs w:val="22"/>
        </w:rPr>
        <w:t>ALBROMET 300 přířezy z desek kontinuálně litých</w:t>
      </w:r>
    </w:p>
    <w:p w14:paraId="1606B0E0" w14:textId="77777777" w:rsidR="005740E5" w:rsidRPr="00A10436" w:rsidRDefault="005740E5" w:rsidP="005740E5">
      <w:pPr>
        <w:rPr>
          <w:rFonts w:ascii="Garamond" w:hAnsi="Garamond"/>
          <w:sz w:val="22"/>
          <w:szCs w:val="22"/>
        </w:rPr>
      </w:pPr>
      <w:r w:rsidRPr="00A10436">
        <w:rPr>
          <w:rFonts w:ascii="Garamond" w:hAnsi="Garamond"/>
          <w:sz w:val="22"/>
          <w:szCs w:val="22"/>
        </w:rPr>
        <w:t>Rozměry: do maximálního kvádru 105x380x500 mm</w:t>
      </w:r>
    </w:p>
    <w:p w14:paraId="6504F833" w14:textId="77777777" w:rsidR="005740E5" w:rsidRPr="00A10436" w:rsidRDefault="005740E5" w:rsidP="005740E5">
      <w:pPr>
        <w:rPr>
          <w:rFonts w:ascii="Garamond" w:hAnsi="Garamond"/>
          <w:sz w:val="22"/>
          <w:szCs w:val="22"/>
        </w:rPr>
      </w:pPr>
    </w:p>
    <w:p w14:paraId="0AB2B4B7"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300 kruhové tyče lisované </w:t>
      </w:r>
    </w:p>
    <w:p w14:paraId="04CB9172"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25 mm do 102 mm</w:t>
      </w:r>
    </w:p>
    <w:p w14:paraId="20587D8F" w14:textId="77777777" w:rsidR="005740E5" w:rsidRPr="00A10436" w:rsidRDefault="005740E5" w:rsidP="005740E5">
      <w:pPr>
        <w:rPr>
          <w:rFonts w:ascii="Garamond" w:hAnsi="Garamond"/>
          <w:sz w:val="22"/>
          <w:szCs w:val="22"/>
        </w:rPr>
      </w:pPr>
    </w:p>
    <w:p w14:paraId="7DD59BE1"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300 kruhové tyče kované </w:t>
      </w:r>
    </w:p>
    <w:p w14:paraId="06CA0B24"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70 mm do 200 mm</w:t>
      </w:r>
    </w:p>
    <w:p w14:paraId="53CCF6D8" w14:textId="77777777" w:rsidR="005740E5" w:rsidRPr="00A10436" w:rsidRDefault="005740E5" w:rsidP="005740E5">
      <w:pPr>
        <w:rPr>
          <w:rFonts w:ascii="Garamond" w:hAnsi="Garamond"/>
          <w:sz w:val="22"/>
          <w:szCs w:val="22"/>
        </w:rPr>
      </w:pPr>
    </w:p>
    <w:p w14:paraId="79269B8D"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300 HSC kruhové tyče lisované </w:t>
      </w:r>
    </w:p>
    <w:p w14:paraId="592A5D51"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23 mm do 130 mm</w:t>
      </w:r>
    </w:p>
    <w:p w14:paraId="5756D156" w14:textId="77777777" w:rsidR="005740E5" w:rsidRPr="00A10436" w:rsidRDefault="005740E5" w:rsidP="005740E5">
      <w:pPr>
        <w:rPr>
          <w:rFonts w:ascii="Garamond" w:hAnsi="Garamond"/>
          <w:sz w:val="22"/>
          <w:szCs w:val="22"/>
        </w:rPr>
      </w:pPr>
    </w:p>
    <w:p w14:paraId="38A9B206"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340 kruhové tyče lisované </w:t>
      </w:r>
    </w:p>
    <w:p w14:paraId="611F6B97"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50 mm do 70 mm</w:t>
      </w:r>
    </w:p>
    <w:p w14:paraId="07462B82" w14:textId="77777777" w:rsidR="005740E5" w:rsidRPr="00A10436" w:rsidRDefault="005740E5" w:rsidP="005740E5">
      <w:pPr>
        <w:rPr>
          <w:rFonts w:ascii="Garamond" w:hAnsi="Garamond"/>
          <w:sz w:val="22"/>
          <w:szCs w:val="22"/>
        </w:rPr>
      </w:pPr>
    </w:p>
    <w:p w14:paraId="29FFC9F5" w14:textId="77777777" w:rsidR="005740E5" w:rsidRPr="00A10436" w:rsidRDefault="005740E5" w:rsidP="005740E5">
      <w:pPr>
        <w:rPr>
          <w:rFonts w:ascii="Garamond" w:hAnsi="Garamond"/>
          <w:sz w:val="22"/>
          <w:szCs w:val="22"/>
        </w:rPr>
      </w:pPr>
      <w:r w:rsidRPr="00A10436">
        <w:rPr>
          <w:rFonts w:ascii="Garamond" w:hAnsi="Garamond"/>
          <w:sz w:val="22"/>
          <w:szCs w:val="22"/>
        </w:rPr>
        <w:t xml:space="preserve">ALBROMET 340 HSC kruhové tyče lisované </w:t>
      </w:r>
    </w:p>
    <w:p w14:paraId="54F38A87" w14:textId="77777777" w:rsidR="005740E5" w:rsidRPr="00A10436" w:rsidRDefault="005740E5" w:rsidP="005740E5">
      <w:pPr>
        <w:rPr>
          <w:rFonts w:ascii="Garamond" w:hAnsi="Garamond"/>
          <w:sz w:val="22"/>
          <w:szCs w:val="22"/>
        </w:rPr>
      </w:pPr>
      <w:r w:rsidRPr="00A10436">
        <w:rPr>
          <w:rFonts w:ascii="Garamond" w:hAnsi="Garamond"/>
          <w:sz w:val="22"/>
          <w:szCs w:val="22"/>
        </w:rPr>
        <w:t>Rozměry: rozsah průměrů od 31 mm do 102 mm</w:t>
      </w:r>
    </w:p>
    <w:p w14:paraId="26BF797C" w14:textId="77777777" w:rsidR="00E25590" w:rsidRPr="00353C05" w:rsidRDefault="00E25590">
      <w:pPr>
        <w:rPr>
          <w:rFonts w:ascii="Garamond" w:hAnsi="Garamond"/>
          <w:b/>
          <w:bCs/>
          <w:color w:val="000000"/>
          <w:sz w:val="22"/>
          <w:szCs w:val="22"/>
        </w:rPr>
      </w:pPr>
    </w:p>
    <w:sectPr w:rsidR="00E25590" w:rsidRPr="00353C05">
      <w:footerReference w:type="default" r:id="rId9"/>
      <w:pgSz w:w="12240" w:h="15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CE6E74" w14:textId="77777777" w:rsidR="009F2C70" w:rsidRDefault="009F2C70" w:rsidP="00A27BAA">
      <w:r>
        <w:separator/>
      </w:r>
    </w:p>
  </w:endnote>
  <w:endnote w:type="continuationSeparator" w:id="0">
    <w:p w14:paraId="2AAD8DB4" w14:textId="77777777" w:rsidR="009F2C70" w:rsidRDefault="009F2C70" w:rsidP="00A27B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MT">
    <w:altName w:val="Candara"/>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Bold">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4E2CB" w14:textId="0972987B" w:rsidR="00FA1DD5" w:rsidRDefault="00FA1DD5" w:rsidP="00FA1DD5">
    <w:pPr>
      <w:pStyle w:val="Zpat"/>
      <w:spacing w:before="240"/>
      <w:jc w:val="center"/>
    </w:pPr>
    <w:r w:rsidRPr="00B079B4">
      <w:rPr>
        <w:rFonts w:ascii="Garamond" w:eastAsia="Arial" w:hAnsi="Garamond" w:cs="Arial"/>
        <w:sz w:val="16"/>
        <w:szCs w:val="16"/>
      </w:rPr>
      <w:t xml:space="preserve">Stránka </w:t>
    </w:r>
    <w:r w:rsidRPr="00B079B4">
      <w:rPr>
        <w:rFonts w:ascii="Garamond" w:eastAsia="Arial" w:hAnsi="Garamond" w:cs="Arial"/>
        <w:sz w:val="16"/>
        <w:szCs w:val="16"/>
      </w:rPr>
      <w:fldChar w:fldCharType="begin"/>
    </w:r>
    <w:r w:rsidRPr="00B079B4">
      <w:rPr>
        <w:rFonts w:ascii="Garamond" w:eastAsia="Arial" w:hAnsi="Garamond" w:cs="Arial"/>
        <w:sz w:val="16"/>
        <w:szCs w:val="16"/>
      </w:rPr>
      <w:instrText xml:space="preserve"> PAGE  \* Arabic </w:instrText>
    </w:r>
    <w:r w:rsidRPr="00B079B4">
      <w:rPr>
        <w:rFonts w:ascii="Garamond" w:eastAsia="Arial" w:hAnsi="Garamond" w:cs="Arial"/>
        <w:sz w:val="16"/>
        <w:szCs w:val="16"/>
      </w:rPr>
      <w:fldChar w:fldCharType="separate"/>
    </w:r>
    <w:r w:rsidR="00905815">
      <w:rPr>
        <w:rFonts w:ascii="Garamond" w:eastAsia="Arial" w:hAnsi="Garamond" w:cs="Arial"/>
        <w:noProof/>
        <w:sz w:val="16"/>
        <w:szCs w:val="16"/>
      </w:rPr>
      <w:t>1</w:t>
    </w:r>
    <w:r w:rsidRPr="00B079B4">
      <w:rPr>
        <w:rFonts w:ascii="Garamond" w:eastAsia="Arial" w:hAnsi="Garamond" w:cs="Arial"/>
        <w:sz w:val="16"/>
        <w:szCs w:val="16"/>
      </w:rPr>
      <w:fldChar w:fldCharType="end"/>
    </w:r>
    <w:r w:rsidRPr="00B079B4">
      <w:rPr>
        <w:rFonts w:ascii="Garamond" w:eastAsia="Arial" w:hAnsi="Garamond" w:cs="Arial"/>
        <w:sz w:val="16"/>
        <w:szCs w:val="16"/>
      </w:rPr>
      <w:t xml:space="preserve"> z </w:t>
    </w:r>
    <w:r w:rsidRPr="00B079B4">
      <w:rPr>
        <w:rFonts w:ascii="Garamond" w:eastAsia="Arial" w:hAnsi="Garamond" w:cs="Arial"/>
        <w:sz w:val="16"/>
        <w:szCs w:val="16"/>
      </w:rPr>
      <w:fldChar w:fldCharType="begin"/>
    </w:r>
    <w:r w:rsidRPr="00B079B4">
      <w:rPr>
        <w:rFonts w:ascii="Garamond" w:eastAsia="Arial" w:hAnsi="Garamond" w:cs="Arial"/>
        <w:sz w:val="16"/>
        <w:szCs w:val="16"/>
      </w:rPr>
      <w:instrText>NUMPAGES</w:instrText>
    </w:r>
    <w:r w:rsidRPr="00B079B4">
      <w:rPr>
        <w:rFonts w:ascii="Garamond" w:eastAsia="Arial" w:hAnsi="Garamond" w:cs="Arial"/>
        <w:sz w:val="16"/>
        <w:szCs w:val="16"/>
      </w:rPr>
      <w:fldChar w:fldCharType="separate"/>
    </w:r>
    <w:r w:rsidR="00905815">
      <w:rPr>
        <w:rFonts w:ascii="Garamond" w:eastAsia="Arial" w:hAnsi="Garamond" w:cs="Arial"/>
        <w:noProof/>
        <w:sz w:val="16"/>
        <w:szCs w:val="16"/>
      </w:rPr>
      <w:t>11</w:t>
    </w:r>
    <w:r w:rsidRPr="00B079B4">
      <w:rPr>
        <w:rFonts w:ascii="Garamond" w:eastAsia="Arial" w:hAnsi="Garamond"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36570" w14:textId="77777777" w:rsidR="009F2C70" w:rsidRDefault="009F2C70" w:rsidP="00A27BAA">
      <w:r>
        <w:separator/>
      </w:r>
    </w:p>
  </w:footnote>
  <w:footnote w:type="continuationSeparator" w:id="0">
    <w:p w14:paraId="2EB473CE" w14:textId="77777777" w:rsidR="009F2C70" w:rsidRDefault="009F2C70" w:rsidP="00A27B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D3C6AEA"/>
    <w:multiLevelType w:val="hybridMultilevel"/>
    <w:tmpl w:val="C6BCD6D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5B2737F"/>
    <w:multiLevelType w:val="hybridMultilevel"/>
    <w:tmpl w:val="DB8E7CB4"/>
    <w:lvl w:ilvl="0" w:tplc="9FE81C6C">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 w15:restartNumberingAfterBreak="0">
    <w:nsid w:val="1BAA0E3B"/>
    <w:multiLevelType w:val="hybridMultilevel"/>
    <w:tmpl w:val="DA70A9B0"/>
    <w:lvl w:ilvl="0" w:tplc="9EE2D61E">
      <w:start w:val="1"/>
      <w:numFmt w:val="lowerLetter"/>
      <w:lvlText w:val="%1)"/>
      <w:lvlJc w:val="left"/>
      <w:pPr>
        <w:ind w:left="930" w:hanging="360"/>
      </w:pPr>
      <w:rPr>
        <w:rFonts w:hint="default"/>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4" w15:restartNumberingAfterBreak="0">
    <w:nsid w:val="254615B9"/>
    <w:multiLevelType w:val="multilevel"/>
    <w:tmpl w:val="8D50B8C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13F6DAD"/>
    <w:multiLevelType w:val="multilevel"/>
    <w:tmpl w:val="A2CAC94A"/>
    <w:lvl w:ilvl="0">
      <w:start w:val="1"/>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2A64CEB"/>
    <w:multiLevelType w:val="multilevel"/>
    <w:tmpl w:val="32A2FAA8"/>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sz w:val="22"/>
        <w:szCs w:val="22"/>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7" w15:restartNumberingAfterBreak="0">
    <w:nsid w:val="3CEE40D5"/>
    <w:multiLevelType w:val="hybridMultilevel"/>
    <w:tmpl w:val="E0D2846A"/>
    <w:lvl w:ilvl="0" w:tplc="78D4D1D2">
      <w:start w:val="1"/>
      <w:numFmt w:val="lowerLetter"/>
      <w:lvlText w:val="%1)"/>
      <w:lvlJc w:val="left"/>
      <w:pPr>
        <w:ind w:left="1440" w:hanging="360"/>
      </w:pPr>
      <w:rPr>
        <w:rFonts w:hint="default"/>
        <w:b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47415802"/>
    <w:multiLevelType w:val="hybridMultilevel"/>
    <w:tmpl w:val="0630D522"/>
    <w:lvl w:ilvl="0" w:tplc="4A9CD43E">
      <w:start w:val="2"/>
      <w:numFmt w:val="lowerLetter"/>
      <w:lvlText w:val="%1)"/>
      <w:lvlJc w:val="left"/>
      <w:pPr>
        <w:tabs>
          <w:tab w:val="num" w:pos="720"/>
        </w:tabs>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68D18F2"/>
    <w:multiLevelType w:val="multilevel"/>
    <w:tmpl w:val="4718F34E"/>
    <w:lvl w:ilvl="0">
      <w:start w:val="1"/>
      <w:numFmt w:val="upperRoman"/>
      <w:lvlText w:val="%1."/>
      <w:lvlJc w:val="left"/>
      <w:pPr>
        <w:ind w:left="1080" w:hanging="720"/>
      </w:pPr>
      <w:rPr>
        <w:rFonts w:hint="default"/>
      </w:rPr>
    </w:lvl>
    <w:lvl w:ilvl="1">
      <w:start w:val="1"/>
      <w:numFmt w:val="decimal"/>
      <w:isLgl/>
      <w:lvlText w:val="%1.%2."/>
      <w:lvlJc w:val="left"/>
      <w:pPr>
        <w:ind w:left="360" w:hanging="36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5D4F58C5"/>
    <w:multiLevelType w:val="hybridMultilevel"/>
    <w:tmpl w:val="A91ACE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E152670"/>
    <w:multiLevelType w:val="multilevel"/>
    <w:tmpl w:val="F892995A"/>
    <w:lvl w:ilvl="0">
      <w:start w:val="1"/>
      <w:numFmt w:val="decimal"/>
      <w:lvlText w:val="%1."/>
      <w:lvlJc w:val="left"/>
      <w:pPr>
        <w:ind w:left="360" w:hanging="360"/>
      </w:pPr>
      <w:rPr>
        <w:rFonts w:cs="Times New Roman"/>
      </w:rPr>
    </w:lvl>
    <w:lvl w:ilvl="1">
      <w:start w:val="1"/>
      <w:numFmt w:val="ordinal"/>
      <w:lvlText w:val="3.%2"/>
      <w:lvlJc w:val="left"/>
      <w:pPr>
        <w:ind w:left="792" w:hanging="432"/>
      </w:pPr>
      <w:rPr>
        <w:rFonts w:hint="default"/>
        <w:b w:val="0"/>
        <w:strike w:val="0"/>
        <w:sz w:val="20"/>
        <w:szCs w:val="2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72A614CF"/>
    <w:multiLevelType w:val="hybridMultilevel"/>
    <w:tmpl w:val="F412F8EE"/>
    <w:lvl w:ilvl="0" w:tplc="4A32C17A">
      <w:start w:val="1"/>
      <w:numFmt w:val="bullet"/>
      <w:lvlText w:val="-"/>
      <w:lvlJc w:val="left"/>
      <w:pPr>
        <w:ind w:left="1080" w:hanging="360"/>
      </w:pPr>
      <w:rPr>
        <w:rFonts w:ascii="Albertus MT" w:hAnsi="Albertus MT"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7B3D378D"/>
    <w:multiLevelType w:val="hybridMultilevel"/>
    <w:tmpl w:val="3A1E195E"/>
    <w:lvl w:ilvl="0" w:tplc="D6E4AAC4">
      <w:start w:val="1"/>
      <w:numFmt w:val="upperRoman"/>
      <w:lvlText w:val="%1."/>
      <w:lvlJc w:val="righ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abstractNumId w:val="14"/>
  </w:num>
  <w:num w:numId="2">
    <w:abstractNumId w:val="8"/>
  </w:num>
  <w:num w:numId="3">
    <w:abstractNumId w:val="7"/>
  </w:num>
  <w:num w:numId="4">
    <w:abstractNumId w:val="6"/>
  </w:num>
  <w:num w:numId="5">
    <w:abstractNumId w:val="13"/>
  </w:num>
  <w:num w:numId="6">
    <w:abstractNumId w:val="12"/>
  </w:num>
  <w:num w:numId="7">
    <w:abstractNumId w:val="4"/>
  </w:num>
  <w:num w:numId="8">
    <w:abstractNumId w:val="10"/>
  </w:num>
  <w:num w:numId="9">
    <w:abstractNumId w:val="14"/>
  </w:num>
  <w:num w:numId="10">
    <w:abstractNumId w:val="11"/>
  </w:num>
  <w:num w:numId="11">
    <w:abstractNumId w:val="0"/>
  </w:num>
  <w:num w:numId="12">
    <w:abstractNumId w:val="9"/>
  </w:num>
  <w:num w:numId="13">
    <w:abstractNumId w:val="5"/>
  </w:num>
  <w:num w:numId="14">
    <w:abstractNumId w:val="2"/>
  </w:num>
  <w:num w:numId="15">
    <w:abstractNumId w:val="1"/>
  </w:num>
  <w:num w:numId="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pnemec">
    <w15:presenceInfo w15:providerId="None" w15:userId="pnem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7BAA"/>
    <w:rsid w:val="00041B87"/>
    <w:rsid w:val="00055341"/>
    <w:rsid w:val="000624E3"/>
    <w:rsid w:val="000632CE"/>
    <w:rsid w:val="000644EA"/>
    <w:rsid w:val="00064583"/>
    <w:rsid w:val="00073E02"/>
    <w:rsid w:val="000768DB"/>
    <w:rsid w:val="00083F99"/>
    <w:rsid w:val="0009203B"/>
    <w:rsid w:val="000B5558"/>
    <w:rsid w:val="000B717A"/>
    <w:rsid w:val="000C3ECB"/>
    <w:rsid w:val="000E5D38"/>
    <w:rsid w:val="00121D60"/>
    <w:rsid w:val="0013003B"/>
    <w:rsid w:val="00131537"/>
    <w:rsid w:val="00132961"/>
    <w:rsid w:val="001700BF"/>
    <w:rsid w:val="00171AF7"/>
    <w:rsid w:val="00186513"/>
    <w:rsid w:val="00192651"/>
    <w:rsid w:val="001A55CC"/>
    <w:rsid w:val="001F1D5B"/>
    <w:rsid w:val="001F4F66"/>
    <w:rsid w:val="00205782"/>
    <w:rsid w:val="00205D56"/>
    <w:rsid w:val="0021122B"/>
    <w:rsid w:val="00226861"/>
    <w:rsid w:val="00227CE5"/>
    <w:rsid w:val="002322F5"/>
    <w:rsid w:val="00240050"/>
    <w:rsid w:val="002402AA"/>
    <w:rsid w:val="00241DD8"/>
    <w:rsid w:val="002426CB"/>
    <w:rsid w:val="00251F57"/>
    <w:rsid w:val="0025286F"/>
    <w:rsid w:val="002663E8"/>
    <w:rsid w:val="00275FC5"/>
    <w:rsid w:val="002776DC"/>
    <w:rsid w:val="002825A9"/>
    <w:rsid w:val="00283CAC"/>
    <w:rsid w:val="00284F64"/>
    <w:rsid w:val="00287977"/>
    <w:rsid w:val="002D3F5B"/>
    <w:rsid w:val="002D7D55"/>
    <w:rsid w:val="002E194B"/>
    <w:rsid w:val="002F705D"/>
    <w:rsid w:val="00320C17"/>
    <w:rsid w:val="00342712"/>
    <w:rsid w:val="00342BAC"/>
    <w:rsid w:val="00353C05"/>
    <w:rsid w:val="00383166"/>
    <w:rsid w:val="003866A4"/>
    <w:rsid w:val="0038717A"/>
    <w:rsid w:val="00391AA6"/>
    <w:rsid w:val="00396A31"/>
    <w:rsid w:val="003A27EE"/>
    <w:rsid w:val="003C508D"/>
    <w:rsid w:val="003D22D3"/>
    <w:rsid w:val="003E78B0"/>
    <w:rsid w:val="003F0FD9"/>
    <w:rsid w:val="003F16F7"/>
    <w:rsid w:val="003F4B56"/>
    <w:rsid w:val="003F53B6"/>
    <w:rsid w:val="003F73C1"/>
    <w:rsid w:val="003F7B5C"/>
    <w:rsid w:val="00404643"/>
    <w:rsid w:val="00415365"/>
    <w:rsid w:val="00424EA5"/>
    <w:rsid w:val="004251D9"/>
    <w:rsid w:val="00431CE6"/>
    <w:rsid w:val="00432125"/>
    <w:rsid w:val="004509E3"/>
    <w:rsid w:val="00481068"/>
    <w:rsid w:val="004A0769"/>
    <w:rsid w:val="004A0D06"/>
    <w:rsid w:val="004B1F76"/>
    <w:rsid w:val="004C3D7E"/>
    <w:rsid w:val="004D0CE0"/>
    <w:rsid w:val="004D4DBC"/>
    <w:rsid w:val="004E65D1"/>
    <w:rsid w:val="004F2EAE"/>
    <w:rsid w:val="004F774E"/>
    <w:rsid w:val="005052B2"/>
    <w:rsid w:val="00514C06"/>
    <w:rsid w:val="0051516D"/>
    <w:rsid w:val="00516106"/>
    <w:rsid w:val="0052481F"/>
    <w:rsid w:val="00551EC3"/>
    <w:rsid w:val="0055595B"/>
    <w:rsid w:val="005736F5"/>
    <w:rsid w:val="005740E5"/>
    <w:rsid w:val="005773C7"/>
    <w:rsid w:val="005775F0"/>
    <w:rsid w:val="00581E2D"/>
    <w:rsid w:val="00593783"/>
    <w:rsid w:val="005A0ECA"/>
    <w:rsid w:val="005A2A17"/>
    <w:rsid w:val="005C0AC3"/>
    <w:rsid w:val="005E1829"/>
    <w:rsid w:val="005E4930"/>
    <w:rsid w:val="005F269E"/>
    <w:rsid w:val="0060013F"/>
    <w:rsid w:val="006007DE"/>
    <w:rsid w:val="006045C3"/>
    <w:rsid w:val="00616EBB"/>
    <w:rsid w:val="006277F7"/>
    <w:rsid w:val="006342C5"/>
    <w:rsid w:val="00636994"/>
    <w:rsid w:val="006451CC"/>
    <w:rsid w:val="00666EE1"/>
    <w:rsid w:val="00677967"/>
    <w:rsid w:val="00680A92"/>
    <w:rsid w:val="00680B0C"/>
    <w:rsid w:val="006829DA"/>
    <w:rsid w:val="006A4B1A"/>
    <w:rsid w:val="006A5304"/>
    <w:rsid w:val="006A73D9"/>
    <w:rsid w:val="006A7E52"/>
    <w:rsid w:val="006E0122"/>
    <w:rsid w:val="006E1366"/>
    <w:rsid w:val="006E1585"/>
    <w:rsid w:val="006E20B4"/>
    <w:rsid w:val="006E509A"/>
    <w:rsid w:val="00724734"/>
    <w:rsid w:val="00750689"/>
    <w:rsid w:val="007573B9"/>
    <w:rsid w:val="007701A4"/>
    <w:rsid w:val="00770943"/>
    <w:rsid w:val="007723D2"/>
    <w:rsid w:val="00773405"/>
    <w:rsid w:val="007A292F"/>
    <w:rsid w:val="007A29FD"/>
    <w:rsid w:val="007A73F7"/>
    <w:rsid w:val="007B62B9"/>
    <w:rsid w:val="007C038F"/>
    <w:rsid w:val="008039CD"/>
    <w:rsid w:val="00810DF9"/>
    <w:rsid w:val="00815855"/>
    <w:rsid w:val="00817DF6"/>
    <w:rsid w:val="0082162B"/>
    <w:rsid w:val="008254BD"/>
    <w:rsid w:val="00826820"/>
    <w:rsid w:val="008507EF"/>
    <w:rsid w:val="00850C50"/>
    <w:rsid w:val="00850D7C"/>
    <w:rsid w:val="00851AAA"/>
    <w:rsid w:val="008641FA"/>
    <w:rsid w:val="00881CE5"/>
    <w:rsid w:val="00894188"/>
    <w:rsid w:val="0089598D"/>
    <w:rsid w:val="008B1C17"/>
    <w:rsid w:val="008B2D29"/>
    <w:rsid w:val="008C3AC1"/>
    <w:rsid w:val="008C60F1"/>
    <w:rsid w:val="008E203C"/>
    <w:rsid w:val="008E7444"/>
    <w:rsid w:val="008F1432"/>
    <w:rsid w:val="008F32E6"/>
    <w:rsid w:val="00905815"/>
    <w:rsid w:val="00910B60"/>
    <w:rsid w:val="00914D6E"/>
    <w:rsid w:val="00916910"/>
    <w:rsid w:val="009401C9"/>
    <w:rsid w:val="0094022E"/>
    <w:rsid w:val="009671E9"/>
    <w:rsid w:val="009841A1"/>
    <w:rsid w:val="009851BC"/>
    <w:rsid w:val="00987F5D"/>
    <w:rsid w:val="009925C6"/>
    <w:rsid w:val="009A3E34"/>
    <w:rsid w:val="009A7A4A"/>
    <w:rsid w:val="009B1FEB"/>
    <w:rsid w:val="009B790A"/>
    <w:rsid w:val="009C334B"/>
    <w:rsid w:val="009C6C36"/>
    <w:rsid w:val="009D24B4"/>
    <w:rsid w:val="009D4001"/>
    <w:rsid w:val="009E7204"/>
    <w:rsid w:val="009F2C70"/>
    <w:rsid w:val="00A27BAA"/>
    <w:rsid w:val="00A3266D"/>
    <w:rsid w:val="00A41DDA"/>
    <w:rsid w:val="00A4235D"/>
    <w:rsid w:val="00A505F8"/>
    <w:rsid w:val="00A710EB"/>
    <w:rsid w:val="00A73832"/>
    <w:rsid w:val="00A839F6"/>
    <w:rsid w:val="00A84D0E"/>
    <w:rsid w:val="00A95529"/>
    <w:rsid w:val="00AA75BF"/>
    <w:rsid w:val="00AA79D8"/>
    <w:rsid w:val="00AB436F"/>
    <w:rsid w:val="00AC2BCE"/>
    <w:rsid w:val="00AE02B6"/>
    <w:rsid w:val="00AE45CB"/>
    <w:rsid w:val="00AE73A5"/>
    <w:rsid w:val="00AF227C"/>
    <w:rsid w:val="00AF2CBA"/>
    <w:rsid w:val="00B33AA0"/>
    <w:rsid w:val="00B34B62"/>
    <w:rsid w:val="00B42C78"/>
    <w:rsid w:val="00B66258"/>
    <w:rsid w:val="00B762BC"/>
    <w:rsid w:val="00B8388B"/>
    <w:rsid w:val="00B83D19"/>
    <w:rsid w:val="00B86108"/>
    <w:rsid w:val="00B9728C"/>
    <w:rsid w:val="00BB0CF8"/>
    <w:rsid w:val="00BB180C"/>
    <w:rsid w:val="00BB1F08"/>
    <w:rsid w:val="00BB3084"/>
    <w:rsid w:val="00BD3E52"/>
    <w:rsid w:val="00BE4DCE"/>
    <w:rsid w:val="00BE5704"/>
    <w:rsid w:val="00BF11D6"/>
    <w:rsid w:val="00C00B5F"/>
    <w:rsid w:val="00C408EC"/>
    <w:rsid w:val="00C415F1"/>
    <w:rsid w:val="00C435BB"/>
    <w:rsid w:val="00C613C8"/>
    <w:rsid w:val="00C80630"/>
    <w:rsid w:val="00C84A6F"/>
    <w:rsid w:val="00C872A1"/>
    <w:rsid w:val="00C9323B"/>
    <w:rsid w:val="00C963CF"/>
    <w:rsid w:val="00CA32B4"/>
    <w:rsid w:val="00CB08ED"/>
    <w:rsid w:val="00CC0C8D"/>
    <w:rsid w:val="00CC444E"/>
    <w:rsid w:val="00CD4172"/>
    <w:rsid w:val="00CD7AAF"/>
    <w:rsid w:val="00CF6E0C"/>
    <w:rsid w:val="00CF7BF6"/>
    <w:rsid w:val="00D06B6E"/>
    <w:rsid w:val="00D1471F"/>
    <w:rsid w:val="00D2501F"/>
    <w:rsid w:val="00D303A7"/>
    <w:rsid w:val="00D512F7"/>
    <w:rsid w:val="00D52F7A"/>
    <w:rsid w:val="00D6515A"/>
    <w:rsid w:val="00D726B2"/>
    <w:rsid w:val="00D76DFF"/>
    <w:rsid w:val="00D82DE9"/>
    <w:rsid w:val="00D87856"/>
    <w:rsid w:val="00D93F18"/>
    <w:rsid w:val="00DA0C94"/>
    <w:rsid w:val="00DA599B"/>
    <w:rsid w:val="00DB11F8"/>
    <w:rsid w:val="00DB1925"/>
    <w:rsid w:val="00DE4C70"/>
    <w:rsid w:val="00DF0D1D"/>
    <w:rsid w:val="00E07B8A"/>
    <w:rsid w:val="00E25590"/>
    <w:rsid w:val="00E375A1"/>
    <w:rsid w:val="00E41FCE"/>
    <w:rsid w:val="00E50AF3"/>
    <w:rsid w:val="00E927E5"/>
    <w:rsid w:val="00E94CAC"/>
    <w:rsid w:val="00EB424B"/>
    <w:rsid w:val="00EF4AF0"/>
    <w:rsid w:val="00EF6039"/>
    <w:rsid w:val="00EF7633"/>
    <w:rsid w:val="00F02BD9"/>
    <w:rsid w:val="00F0536A"/>
    <w:rsid w:val="00F26B27"/>
    <w:rsid w:val="00F459EC"/>
    <w:rsid w:val="00F46F2E"/>
    <w:rsid w:val="00F64C8E"/>
    <w:rsid w:val="00F7047E"/>
    <w:rsid w:val="00F72AC4"/>
    <w:rsid w:val="00F73CA9"/>
    <w:rsid w:val="00F7631C"/>
    <w:rsid w:val="00F7681C"/>
    <w:rsid w:val="00F825D8"/>
    <w:rsid w:val="00F95781"/>
    <w:rsid w:val="00FA1DD5"/>
    <w:rsid w:val="00FA61D9"/>
    <w:rsid w:val="00FA685C"/>
    <w:rsid w:val="00FB51E8"/>
    <w:rsid w:val="00FB6B11"/>
    <w:rsid w:val="00FC093F"/>
    <w:rsid w:val="00FF5013"/>
    <w:rsid w:val="00FF63C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339E3C"/>
  <w15:docId w15:val="{555B6590-3077-4D72-B863-2C684C0F3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7BAA"/>
    <w:pPr>
      <w:spacing w:after="0" w:line="240" w:lineRule="auto"/>
    </w:pPr>
    <w:rPr>
      <w:rFonts w:ascii="Times New Roman" w:eastAsia="MS Mincho" w:hAnsi="Times New Roman" w:cs="Times New Roman"/>
      <w:sz w:val="24"/>
      <w:szCs w:val="24"/>
      <w:lang w:eastAsia="cs-CZ"/>
    </w:rPr>
  </w:style>
  <w:style w:type="paragraph" w:styleId="Nadpis1">
    <w:name w:val="heading 1"/>
    <w:basedOn w:val="Normln"/>
    <w:next w:val="Normln"/>
    <w:link w:val="Nadpis1Char"/>
    <w:qFormat/>
    <w:rsid w:val="00A27BAA"/>
    <w:pPr>
      <w:keepNext/>
      <w:jc w:val="center"/>
      <w:outlineLvl w:val="0"/>
    </w:pPr>
    <w:rPr>
      <w:b/>
      <w:sz w:val="20"/>
      <w:szCs w:val="28"/>
    </w:rPr>
  </w:style>
  <w:style w:type="paragraph" w:styleId="Nadpis2">
    <w:name w:val="heading 2"/>
    <w:basedOn w:val="Normln"/>
    <w:next w:val="Normln"/>
    <w:link w:val="Nadpis2Char"/>
    <w:uiPriority w:val="99"/>
    <w:qFormat/>
    <w:rsid w:val="00A27BAA"/>
    <w:pPr>
      <w:keepNext/>
      <w:spacing w:before="240" w:after="60"/>
      <w:outlineLvl w:val="1"/>
    </w:pPr>
    <w:rPr>
      <w:rFonts w:ascii="Arial" w:hAnsi="Arial" w:cs="Arial"/>
      <w:b/>
      <w:bCs/>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27BAA"/>
    <w:rPr>
      <w:rFonts w:ascii="Times New Roman" w:eastAsia="MS Mincho" w:hAnsi="Times New Roman" w:cs="Times New Roman"/>
      <w:b/>
      <w:sz w:val="20"/>
      <w:szCs w:val="28"/>
      <w:lang w:eastAsia="cs-CZ"/>
    </w:rPr>
  </w:style>
  <w:style w:type="character" w:customStyle="1" w:styleId="Nadpis2Char">
    <w:name w:val="Nadpis 2 Char"/>
    <w:basedOn w:val="Standardnpsmoodstavce"/>
    <w:link w:val="Nadpis2"/>
    <w:uiPriority w:val="99"/>
    <w:rsid w:val="00A27BAA"/>
    <w:rPr>
      <w:rFonts w:ascii="Arial" w:eastAsia="MS Mincho" w:hAnsi="Arial" w:cs="Arial"/>
      <w:b/>
      <w:bCs/>
      <w:iCs/>
      <w:sz w:val="28"/>
      <w:szCs w:val="28"/>
      <w:lang w:eastAsia="cs-CZ"/>
    </w:rPr>
  </w:style>
  <w:style w:type="character" w:styleId="Hypertextovodkaz">
    <w:name w:val="Hyperlink"/>
    <w:basedOn w:val="Standardnpsmoodstavce"/>
    <w:uiPriority w:val="99"/>
    <w:rsid w:val="00A27BAA"/>
    <w:rPr>
      <w:rFonts w:cs="Times New Roman"/>
      <w:color w:val="0000FF"/>
      <w:u w:val="single"/>
    </w:rPr>
  </w:style>
  <w:style w:type="character" w:styleId="Odkaznakoment">
    <w:name w:val="annotation reference"/>
    <w:basedOn w:val="Standardnpsmoodstavce"/>
    <w:uiPriority w:val="99"/>
    <w:semiHidden/>
    <w:rsid w:val="00A27BAA"/>
    <w:rPr>
      <w:rFonts w:cs="Times New Roman"/>
      <w:sz w:val="16"/>
    </w:rPr>
  </w:style>
  <w:style w:type="paragraph" w:styleId="Textkomente">
    <w:name w:val="annotation text"/>
    <w:basedOn w:val="Normln"/>
    <w:link w:val="TextkomenteChar"/>
    <w:uiPriority w:val="99"/>
    <w:semiHidden/>
    <w:rsid w:val="00A27BAA"/>
    <w:rPr>
      <w:sz w:val="20"/>
      <w:szCs w:val="20"/>
    </w:rPr>
  </w:style>
  <w:style w:type="character" w:customStyle="1" w:styleId="TextkomenteChar">
    <w:name w:val="Text komentáře Char"/>
    <w:basedOn w:val="Standardnpsmoodstavce"/>
    <w:link w:val="Textkomente"/>
    <w:uiPriority w:val="99"/>
    <w:semiHidden/>
    <w:rsid w:val="00A27BAA"/>
    <w:rPr>
      <w:rFonts w:ascii="Times New Roman" w:eastAsia="MS Mincho" w:hAnsi="Times New Roman" w:cs="Times New Roman"/>
      <w:sz w:val="20"/>
      <w:szCs w:val="20"/>
      <w:lang w:eastAsia="cs-CZ"/>
    </w:rPr>
  </w:style>
  <w:style w:type="table" w:styleId="Mkatabulky">
    <w:name w:val="Table Grid"/>
    <w:basedOn w:val="Normlntabulka"/>
    <w:uiPriority w:val="99"/>
    <w:rsid w:val="00A27BAA"/>
    <w:pPr>
      <w:spacing w:after="0" w:line="240" w:lineRule="auto"/>
    </w:pPr>
    <w:rPr>
      <w:rFonts w:ascii="Times New Roman" w:eastAsia="MS Mincho"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rsid w:val="00A27BAA"/>
    <w:rPr>
      <w:sz w:val="20"/>
      <w:szCs w:val="20"/>
    </w:rPr>
  </w:style>
  <w:style w:type="character" w:customStyle="1" w:styleId="TextpoznpodarouChar">
    <w:name w:val="Text pozn. pod čarou Char"/>
    <w:basedOn w:val="Standardnpsmoodstavce"/>
    <w:link w:val="Textpoznpodarou"/>
    <w:uiPriority w:val="99"/>
    <w:rsid w:val="00A27BAA"/>
    <w:rPr>
      <w:rFonts w:ascii="Times New Roman" w:eastAsia="MS Mincho" w:hAnsi="Times New Roman" w:cs="Times New Roman"/>
      <w:sz w:val="20"/>
      <w:szCs w:val="20"/>
      <w:lang w:eastAsia="cs-CZ"/>
    </w:rPr>
  </w:style>
  <w:style w:type="character" w:styleId="Znakapoznpodarou">
    <w:name w:val="footnote reference"/>
    <w:basedOn w:val="Standardnpsmoodstavce"/>
    <w:uiPriority w:val="99"/>
    <w:rsid w:val="00A27BAA"/>
    <w:rPr>
      <w:rFonts w:cs="Times New Roman"/>
      <w:vertAlign w:val="superscript"/>
    </w:rPr>
  </w:style>
  <w:style w:type="paragraph" w:styleId="Odstavecseseznamem">
    <w:name w:val="List Paragraph"/>
    <w:aliases w:val="Smlouva-Odst."/>
    <w:basedOn w:val="Normln"/>
    <w:link w:val="OdstavecseseznamemChar"/>
    <w:uiPriority w:val="34"/>
    <w:qFormat/>
    <w:rsid w:val="00A27BAA"/>
    <w:pPr>
      <w:ind w:left="708"/>
    </w:pPr>
    <w:rPr>
      <w:rFonts w:eastAsia="Times New Roman"/>
    </w:rPr>
  </w:style>
  <w:style w:type="paragraph" w:customStyle="1" w:styleId="Odstavec1">
    <w:name w:val="Odstavec 1."/>
    <w:basedOn w:val="Normln"/>
    <w:uiPriority w:val="99"/>
    <w:rsid w:val="00A27BAA"/>
    <w:pPr>
      <w:keepNext/>
      <w:numPr>
        <w:numId w:val="1"/>
      </w:numPr>
      <w:spacing w:before="360" w:after="120"/>
    </w:pPr>
    <w:rPr>
      <w:rFonts w:eastAsia="Times New Roman"/>
      <w:b/>
      <w:bCs/>
    </w:rPr>
  </w:style>
  <w:style w:type="paragraph" w:customStyle="1" w:styleId="Odstavec11">
    <w:name w:val="Odstavec 1.1"/>
    <w:basedOn w:val="Normln"/>
    <w:uiPriority w:val="99"/>
    <w:rsid w:val="00A27BAA"/>
    <w:pPr>
      <w:numPr>
        <w:ilvl w:val="1"/>
        <w:numId w:val="1"/>
      </w:numPr>
      <w:spacing w:before="120"/>
    </w:pPr>
    <w:rPr>
      <w:rFonts w:eastAsia="Times New Roman"/>
      <w:sz w:val="20"/>
    </w:rPr>
  </w:style>
  <w:style w:type="paragraph" w:customStyle="1" w:styleId="Nadpis">
    <w:name w:val="Nadpis"/>
    <w:next w:val="Zkladntext"/>
    <w:rsid w:val="00A27BAA"/>
    <w:pPr>
      <w:widowControl w:val="0"/>
      <w:suppressAutoHyphens/>
      <w:overflowPunct w:val="0"/>
      <w:autoSpaceDE w:val="0"/>
      <w:spacing w:after="0" w:line="240" w:lineRule="auto"/>
      <w:jc w:val="center"/>
    </w:pPr>
    <w:rPr>
      <w:rFonts w:ascii="Arial" w:eastAsia="Times New Roman" w:hAnsi="Arial" w:cs="Arial"/>
      <w:b/>
      <w:color w:val="000000"/>
      <w:sz w:val="36"/>
      <w:szCs w:val="20"/>
      <w:lang w:eastAsia="zh-CN"/>
    </w:rPr>
  </w:style>
  <w:style w:type="character" w:customStyle="1" w:styleId="OdstavecseseznamemChar">
    <w:name w:val="Odstavec se seznamem Char"/>
    <w:aliases w:val="Smlouva-Odst. Char"/>
    <w:link w:val="Odstavecseseznamem"/>
    <w:uiPriority w:val="34"/>
    <w:locked/>
    <w:rsid w:val="00A27BAA"/>
    <w:rPr>
      <w:rFonts w:ascii="Times New Roman" w:eastAsia="Times New Roman" w:hAnsi="Times New Roman" w:cs="Times New Roman"/>
      <w:sz w:val="24"/>
      <w:szCs w:val="24"/>
      <w:lang w:eastAsia="cs-CZ"/>
    </w:rPr>
  </w:style>
  <w:style w:type="paragraph" w:customStyle="1" w:styleId="Nadpislnku">
    <w:name w:val="Nadpis článku"/>
    <w:basedOn w:val="Normln"/>
    <w:link w:val="NadpislnkuChar"/>
    <w:uiPriority w:val="99"/>
    <w:rsid w:val="00A27BAA"/>
    <w:pPr>
      <w:spacing w:after="200"/>
      <w:jc w:val="center"/>
    </w:pPr>
    <w:rPr>
      <w:rFonts w:ascii="Garamond" w:eastAsia="Calibri" w:hAnsi="Garamond"/>
      <w:b/>
    </w:rPr>
  </w:style>
  <w:style w:type="character" w:customStyle="1" w:styleId="NadpislnkuChar">
    <w:name w:val="Nadpis článku Char"/>
    <w:link w:val="Nadpislnku"/>
    <w:uiPriority w:val="99"/>
    <w:locked/>
    <w:rsid w:val="00A27BAA"/>
    <w:rPr>
      <w:rFonts w:ascii="Garamond" w:eastAsia="Calibri" w:hAnsi="Garamond" w:cs="Times New Roman"/>
      <w:b/>
      <w:sz w:val="24"/>
      <w:szCs w:val="24"/>
      <w:lang w:eastAsia="cs-CZ"/>
    </w:rPr>
  </w:style>
  <w:style w:type="paragraph" w:styleId="Zkladntext">
    <w:name w:val="Body Text"/>
    <w:basedOn w:val="Normln"/>
    <w:link w:val="ZkladntextChar"/>
    <w:uiPriority w:val="99"/>
    <w:semiHidden/>
    <w:unhideWhenUsed/>
    <w:rsid w:val="00A27BAA"/>
    <w:pPr>
      <w:spacing w:after="120"/>
    </w:pPr>
  </w:style>
  <w:style w:type="character" w:customStyle="1" w:styleId="ZkladntextChar">
    <w:name w:val="Základní text Char"/>
    <w:basedOn w:val="Standardnpsmoodstavce"/>
    <w:link w:val="Zkladntext"/>
    <w:uiPriority w:val="99"/>
    <w:semiHidden/>
    <w:rsid w:val="00A27BAA"/>
    <w:rPr>
      <w:rFonts w:ascii="Times New Roman" w:eastAsia="MS Mincho" w:hAnsi="Times New Roman" w:cs="Times New Roman"/>
      <w:sz w:val="24"/>
      <w:szCs w:val="24"/>
      <w:lang w:eastAsia="cs-CZ"/>
    </w:rPr>
  </w:style>
  <w:style w:type="paragraph" w:styleId="Textbubliny">
    <w:name w:val="Balloon Text"/>
    <w:basedOn w:val="Normln"/>
    <w:link w:val="TextbublinyChar"/>
    <w:uiPriority w:val="99"/>
    <w:semiHidden/>
    <w:unhideWhenUsed/>
    <w:rsid w:val="00A27BAA"/>
    <w:rPr>
      <w:rFonts w:ascii="Tahoma" w:hAnsi="Tahoma" w:cs="Tahoma"/>
      <w:sz w:val="16"/>
      <w:szCs w:val="16"/>
    </w:rPr>
  </w:style>
  <w:style w:type="character" w:customStyle="1" w:styleId="TextbublinyChar">
    <w:name w:val="Text bubliny Char"/>
    <w:basedOn w:val="Standardnpsmoodstavce"/>
    <w:link w:val="Textbubliny"/>
    <w:uiPriority w:val="99"/>
    <w:semiHidden/>
    <w:rsid w:val="00A27BAA"/>
    <w:rPr>
      <w:rFonts w:ascii="Tahoma" w:eastAsia="MS Mincho" w:hAnsi="Tahoma" w:cs="Tahoma"/>
      <w:sz w:val="16"/>
      <w:szCs w:val="16"/>
      <w:lang w:eastAsia="cs-CZ"/>
    </w:rPr>
  </w:style>
  <w:style w:type="paragraph" w:styleId="Zhlav">
    <w:name w:val="header"/>
    <w:basedOn w:val="Normln"/>
    <w:link w:val="ZhlavChar"/>
    <w:uiPriority w:val="99"/>
    <w:unhideWhenUsed/>
    <w:rsid w:val="00D726B2"/>
    <w:pPr>
      <w:tabs>
        <w:tab w:val="center" w:pos="4536"/>
        <w:tab w:val="right" w:pos="9072"/>
      </w:tabs>
    </w:pPr>
  </w:style>
  <w:style w:type="character" w:customStyle="1" w:styleId="ZhlavChar">
    <w:name w:val="Záhlaví Char"/>
    <w:basedOn w:val="Standardnpsmoodstavce"/>
    <w:link w:val="Zhlav"/>
    <w:uiPriority w:val="99"/>
    <w:rsid w:val="00D726B2"/>
    <w:rPr>
      <w:rFonts w:ascii="Times New Roman" w:eastAsia="MS Mincho" w:hAnsi="Times New Roman" w:cs="Times New Roman"/>
      <w:sz w:val="24"/>
      <w:szCs w:val="24"/>
      <w:lang w:eastAsia="cs-CZ"/>
    </w:rPr>
  </w:style>
  <w:style w:type="paragraph" w:styleId="Zpat">
    <w:name w:val="footer"/>
    <w:basedOn w:val="Normln"/>
    <w:link w:val="ZpatChar"/>
    <w:unhideWhenUsed/>
    <w:rsid w:val="00D726B2"/>
    <w:pPr>
      <w:tabs>
        <w:tab w:val="center" w:pos="4536"/>
        <w:tab w:val="right" w:pos="9072"/>
      </w:tabs>
    </w:pPr>
  </w:style>
  <w:style w:type="character" w:customStyle="1" w:styleId="ZpatChar">
    <w:name w:val="Zápatí Char"/>
    <w:basedOn w:val="Standardnpsmoodstavce"/>
    <w:link w:val="Zpat"/>
    <w:uiPriority w:val="99"/>
    <w:rsid w:val="00D726B2"/>
    <w:rPr>
      <w:rFonts w:ascii="Times New Roman" w:eastAsia="MS Mincho" w:hAnsi="Times New Roman"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CF6E0C"/>
    <w:rPr>
      <w:b/>
      <w:bCs/>
    </w:rPr>
  </w:style>
  <w:style w:type="character" w:customStyle="1" w:styleId="PedmtkomenteChar">
    <w:name w:val="Předmět komentáře Char"/>
    <w:basedOn w:val="TextkomenteChar"/>
    <w:link w:val="Pedmtkomente"/>
    <w:uiPriority w:val="99"/>
    <w:semiHidden/>
    <w:rsid w:val="00CF6E0C"/>
    <w:rPr>
      <w:rFonts w:ascii="Times New Roman" w:eastAsia="MS Mincho" w:hAnsi="Times New Roman" w:cs="Times New Roman"/>
      <w:b/>
      <w:bCs/>
      <w:sz w:val="20"/>
      <w:szCs w:val="20"/>
      <w:lang w:eastAsia="cs-CZ"/>
    </w:rPr>
  </w:style>
  <w:style w:type="paragraph" w:styleId="Revize">
    <w:name w:val="Revision"/>
    <w:hidden/>
    <w:uiPriority w:val="99"/>
    <w:semiHidden/>
    <w:rsid w:val="002402AA"/>
    <w:pPr>
      <w:spacing w:after="0" w:line="240" w:lineRule="auto"/>
    </w:pPr>
    <w:rPr>
      <w:rFonts w:ascii="Times New Roman" w:eastAsia="MS Mincho" w:hAnsi="Times New Roman" w:cs="Times New Roman"/>
      <w:sz w:val="24"/>
      <w:szCs w:val="24"/>
      <w:lang w:eastAsia="cs-CZ"/>
    </w:rPr>
  </w:style>
  <w:style w:type="paragraph" w:customStyle="1" w:styleId="rove2">
    <w:name w:val="úroveň 2"/>
    <w:basedOn w:val="Normln"/>
    <w:uiPriority w:val="99"/>
    <w:rsid w:val="002402AA"/>
    <w:pPr>
      <w:spacing w:after="120"/>
      <w:jc w:val="both"/>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klenick@kto.zcu.cz"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3914</Words>
  <Characters>23099</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Eva JAROŠOVÁ</dc:creator>
  <cp:lastModifiedBy>lvaculik</cp:lastModifiedBy>
  <cp:revision>2</cp:revision>
  <cp:lastPrinted>2020-02-12T09:02:00Z</cp:lastPrinted>
  <dcterms:created xsi:type="dcterms:W3CDTF">2022-03-08T13:16:00Z</dcterms:created>
  <dcterms:modified xsi:type="dcterms:W3CDTF">2022-03-08T13:16:00Z</dcterms:modified>
</cp:coreProperties>
</file>